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6C1" w:rsidRDefault="00143950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143950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                            </w:t>
      </w:r>
    </w:p>
    <w:p w:rsidR="00314356" w:rsidRDefault="00314356" w:rsidP="00493B6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B6F" w:rsidRPr="00C05FD2" w:rsidRDefault="00493B6F" w:rsidP="00493B6F">
      <w:pPr>
        <w:spacing w:after="0" w:line="408" w:lineRule="auto"/>
        <w:ind w:left="120"/>
        <w:jc w:val="center"/>
      </w:pPr>
      <w:r w:rsidRPr="00C05FD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93B6F" w:rsidRPr="00C05FD2" w:rsidRDefault="00493B6F" w:rsidP="00493B6F">
      <w:pPr>
        <w:spacing w:after="0" w:line="408" w:lineRule="auto"/>
        <w:ind w:left="120"/>
        <w:jc w:val="center"/>
      </w:pPr>
      <w:r w:rsidRPr="00C05FD2">
        <w:rPr>
          <w:rFonts w:ascii="Times New Roman" w:hAnsi="Times New Roman"/>
          <w:b/>
          <w:color w:val="000000"/>
          <w:sz w:val="28"/>
        </w:rPr>
        <w:t>‌</w:t>
      </w:r>
      <w:bookmarkStart w:id="0" w:name="aedd4985-c29e-494d-8ad1-4bd90a83a26c"/>
      <w:r w:rsidRPr="00C05FD2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C05FD2">
        <w:rPr>
          <w:rFonts w:ascii="Times New Roman" w:hAnsi="Times New Roman"/>
          <w:b/>
          <w:color w:val="000000"/>
          <w:sz w:val="28"/>
        </w:rPr>
        <w:t>‌‌</w:t>
      </w:r>
    </w:p>
    <w:p w:rsidR="00493B6F" w:rsidRPr="00C05FD2" w:rsidRDefault="00493B6F" w:rsidP="00493B6F">
      <w:pPr>
        <w:spacing w:after="0" w:line="408" w:lineRule="auto"/>
        <w:ind w:left="120"/>
        <w:jc w:val="center"/>
      </w:pPr>
      <w:r w:rsidRPr="00C05FD2">
        <w:rPr>
          <w:rFonts w:ascii="Times New Roman" w:hAnsi="Times New Roman"/>
          <w:b/>
          <w:color w:val="000000"/>
          <w:sz w:val="28"/>
        </w:rPr>
        <w:t>‌</w:t>
      </w:r>
      <w:bookmarkStart w:id="1" w:name="5bdd78a7-6eff-44c5-be48-12eb425418d7"/>
      <w:proofErr w:type="spellStart"/>
      <w:r w:rsidRPr="00C05FD2">
        <w:rPr>
          <w:rFonts w:ascii="Times New Roman" w:hAnsi="Times New Roman"/>
          <w:b/>
          <w:color w:val="000000"/>
          <w:sz w:val="28"/>
        </w:rPr>
        <w:t>УООиП</w:t>
      </w:r>
      <w:proofErr w:type="spellEnd"/>
      <w:r w:rsidRPr="00C05FD2">
        <w:rPr>
          <w:rFonts w:ascii="Times New Roman" w:hAnsi="Times New Roman"/>
          <w:b/>
          <w:color w:val="000000"/>
          <w:sz w:val="28"/>
        </w:rPr>
        <w:t xml:space="preserve"> Октябрьского района</w:t>
      </w:r>
      <w:bookmarkEnd w:id="1"/>
      <w:r w:rsidRPr="00C05FD2">
        <w:rPr>
          <w:rFonts w:ascii="Times New Roman" w:hAnsi="Times New Roman"/>
          <w:b/>
          <w:color w:val="000000"/>
          <w:sz w:val="28"/>
        </w:rPr>
        <w:t>‌</w:t>
      </w:r>
      <w:r w:rsidRPr="00C05FD2">
        <w:rPr>
          <w:rFonts w:ascii="Times New Roman" w:hAnsi="Times New Roman"/>
          <w:color w:val="000000"/>
          <w:sz w:val="28"/>
        </w:rPr>
        <w:t>​</w:t>
      </w:r>
    </w:p>
    <w:p w:rsidR="00493B6F" w:rsidRPr="00C05FD2" w:rsidRDefault="00493B6F" w:rsidP="000F5410">
      <w:pPr>
        <w:spacing w:after="0" w:line="408" w:lineRule="auto"/>
        <w:ind w:left="120"/>
        <w:jc w:val="center"/>
      </w:pPr>
      <w:r w:rsidRPr="00C05FD2">
        <w:rPr>
          <w:rFonts w:ascii="Times New Roman" w:hAnsi="Times New Roman"/>
          <w:b/>
          <w:color w:val="000000"/>
          <w:sz w:val="28"/>
        </w:rPr>
        <w:t>МБОУ "Марьевская СОШ</w:t>
      </w:r>
      <w:r w:rsidR="000F5410">
        <w:rPr>
          <w:rFonts w:ascii="Times New Roman" w:hAnsi="Times New Roman"/>
          <w:b/>
          <w:color w:val="000000"/>
          <w:sz w:val="28"/>
        </w:rPr>
        <w:t>»</w:t>
      </w:r>
    </w:p>
    <w:p w:rsidR="00493B6F" w:rsidRPr="00C05FD2" w:rsidRDefault="00493B6F" w:rsidP="00493B6F">
      <w:pPr>
        <w:spacing w:after="0"/>
        <w:ind w:left="120"/>
        <w:jc w:val="center"/>
      </w:pPr>
    </w:p>
    <w:p w:rsidR="00493B6F" w:rsidRPr="00C05FD2" w:rsidRDefault="00493B6F" w:rsidP="00493B6F">
      <w:pPr>
        <w:spacing w:after="0"/>
        <w:ind w:left="120"/>
        <w:jc w:val="center"/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493B6F" w:rsidTr="000F5410">
        <w:trPr>
          <w:jc w:val="center"/>
        </w:trPr>
        <w:tc>
          <w:tcPr>
            <w:tcW w:w="3114" w:type="dxa"/>
          </w:tcPr>
          <w:p w:rsidR="00493B6F" w:rsidRDefault="00493B6F" w:rsidP="00493B6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93B6F" w:rsidRDefault="00493B6F" w:rsidP="00493B6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493B6F" w:rsidRDefault="00493B6F" w:rsidP="00493B6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93B6F" w:rsidRDefault="00493B6F" w:rsidP="00493B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493B6F" w:rsidRDefault="00493B6F" w:rsidP="00493B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493B6F" w:rsidRDefault="00493B6F" w:rsidP="00493B6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3B6F" w:rsidRDefault="00493B6F" w:rsidP="00493B6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93B6F" w:rsidRDefault="00493B6F" w:rsidP="00493B6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93B6F" w:rsidRDefault="00493B6F" w:rsidP="00493B6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93B6F" w:rsidRDefault="00493B6F" w:rsidP="00493B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Жиляева М.А.</w:t>
            </w:r>
          </w:p>
          <w:p w:rsidR="00493B6F" w:rsidRDefault="00493B6F" w:rsidP="00493B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от «01» 09   2023 г.</w:t>
            </w:r>
          </w:p>
          <w:p w:rsidR="00493B6F" w:rsidRDefault="00493B6F" w:rsidP="00493B6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3B6F" w:rsidRDefault="00493B6F" w:rsidP="00493B6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93B6F" w:rsidRDefault="00493B6F" w:rsidP="00493B6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93B6F" w:rsidRDefault="00493B6F" w:rsidP="00493B6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93B6F" w:rsidRDefault="00493B6F" w:rsidP="00493B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Поворотова Е.А.</w:t>
            </w:r>
          </w:p>
          <w:p w:rsidR="00493B6F" w:rsidRDefault="00493B6F" w:rsidP="00493B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№90/1 от «01» 09   2023 г.</w:t>
            </w:r>
          </w:p>
          <w:p w:rsidR="00493B6F" w:rsidRDefault="00493B6F" w:rsidP="00493B6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14356" w:rsidRDefault="00314356" w:rsidP="000F541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356" w:rsidRDefault="00314356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46E7" w:rsidRPr="000F5410" w:rsidRDefault="00E446E7" w:rsidP="00E446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</w:pPr>
      <w:r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>Рабочая программа</w:t>
      </w:r>
    </w:p>
    <w:p w:rsidR="00E446E7" w:rsidRPr="000F5410" w:rsidRDefault="00E446E7" w:rsidP="00E446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</w:pPr>
      <w:r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>внеурочной деятельности</w:t>
      </w:r>
    </w:p>
    <w:p w:rsidR="001557F0" w:rsidRPr="000F5410" w:rsidRDefault="001557F0" w:rsidP="00E446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</w:pPr>
      <w:r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 xml:space="preserve">для </w:t>
      </w:r>
      <w:r w:rsidR="00E95DDF"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>8</w:t>
      </w:r>
      <w:r w:rsidR="00314356"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 xml:space="preserve"> </w:t>
      </w:r>
      <w:r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>класс</w:t>
      </w:r>
      <w:r w:rsidR="00143950"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>а</w:t>
      </w:r>
    </w:p>
    <w:p w:rsidR="00143950" w:rsidRPr="000F5410" w:rsidRDefault="001557F0" w:rsidP="000F54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</w:pPr>
      <w:r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 xml:space="preserve"> «</w:t>
      </w:r>
      <w:r w:rsidR="00314356"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>Шаг за шагом к ОГЭ</w:t>
      </w:r>
      <w:r w:rsidR="000F5410" w:rsidRPr="000F5410">
        <w:rPr>
          <w:rFonts w:ascii="Times New Roman" w:eastAsia="Times New Roman" w:hAnsi="Times New Roman" w:cs="Times New Roman"/>
          <w:bCs/>
          <w:iCs/>
          <w:sz w:val="44"/>
          <w:szCs w:val="44"/>
          <w:lang w:eastAsia="ru-RU"/>
        </w:rPr>
        <w:t>»</w:t>
      </w:r>
    </w:p>
    <w:p w:rsidR="00143950" w:rsidRPr="000F5410" w:rsidRDefault="00143950" w:rsidP="00155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143950" w:rsidRPr="000F5410" w:rsidRDefault="00143950" w:rsidP="00155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50" w:rsidRPr="000F5410" w:rsidRDefault="00143950" w:rsidP="00155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7F0" w:rsidRPr="000F5410" w:rsidRDefault="001557F0" w:rsidP="004F01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57F0" w:rsidRPr="000F5410" w:rsidRDefault="002C46C1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  <w:r w:rsidRPr="000F5410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                                                </w:t>
      </w:r>
      <w:r w:rsidR="001557F0" w:rsidRPr="000F5410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Составитель: </w:t>
      </w:r>
      <w:r w:rsidR="00493B6F" w:rsidRPr="000F5410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Уразова А.К.,</w:t>
      </w:r>
    </w:p>
    <w:p w:rsidR="001557F0" w:rsidRPr="000F5410" w:rsidRDefault="002C46C1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  <w:r w:rsidRPr="000F5410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                                                          </w:t>
      </w:r>
      <w:r w:rsidR="001557F0" w:rsidRPr="000F5410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учитель русского языка и литературы</w:t>
      </w:r>
    </w:p>
    <w:p w:rsidR="00143950" w:rsidRPr="000F5410" w:rsidRDefault="002C46C1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365F91" w:themeColor="accent1" w:themeShade="BF"/>
          <w:sz w:val="28"/>
          <w:szCs w:val="27"/>
          <w:lang w:eastAsia="ru-RU"/>
        </w:rPr>
      </w:pPr>
      <w:r w:rsidRPr="000F5410">
        <w:rPr>
          <w:rFonts w:ascii="Times New Roman" w:eastAsia="Times New Roman" w:hAnsi="Times New Roman" w:cs="Times New Roman"/>
          <w:bCs/>
          <w:color w:val="365F91" w:themeColor="accent1" w:themeShade="BF"/>
          <w:sz w:val="28"/>
          <w:szCs w:val="27"/>
          <w:lang w:eastAsia="ru-RU"/>
        </w:rPr>
        <w:t xml:space="preserve">                                                            </w:t>
      </w:r>
    </w:p>
    <w:p w:rsidR="00D26410" w:rsidRPr="000F5410" w:rsidRDefault="00D26410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365F91" w:themeColor="accent1" w:themeShade="BF"/>
          <w:sz w:val="28"/>
          <w:szCs w:val="27"/>
          <w:lang w:eastAsia="ru-RU"/>
        </w:rPr>
      </w:pPr>
    </w:p>
    <w:p w:rsidR="008B0B78" w:rsidRDefault="008B0B78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0F5410" w:rsidRDefault="000F5410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0F5410" w:rsidRDefault="000F5410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0F5410" w:rsidRDefault="000F5410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0F5410" w:rsidRDefault="000F5410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0F5410" w:rsidRDefault="000F5410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0F5410" w:rsidRDefault="000F5410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0F5410" w:rsidRDefault="000F5410" w:rsidP="002C46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8B0B78" w:rsidRDefault="008B0B78" w:rsidP="001439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1557F0" w:rsidRDefault="008B0B78" w:rsidP="001439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                                                          </w:t>
      </w:r>
      <w:r w:rsidR="00C90585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  </w:t>
      </w:r>
      <w:r w:rsidR="00493B6F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2023г.</w:t>
      </w:r>
    </w:p>
    <w:p w:rsidR="004F01DD" w:rsidRDefault="00C90585" w:rsidP="001439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   </w:t>
      </w:r>
    </w:p>
    <w:p w:rsidR="008D4F07" w:rsidRDefault="008D4F07" w:rsidP="001439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8D4F07" w:rsidRDefault="008D4F07" w:rsidP="001439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4F01DD" w:rsidRPr="004F01DD" w:rsidRDefault="004F01DD" w:rsidP="0014395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F03BC8" w:rsidRPr="00143950" w:rsidRDefault="00F03BC8" w:rsidP="0031435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143950">
        <w:rPr>
          <w:rFonts w:ascii="Times New Roman" w:hAnsi="Times New Roman" w:cs="Times New Roman"/>
          <w:b/>
          <w:color w:val="002060"/>
          <w:sz w:val="28"/>
          <w:szCs w:val="28"/>
        </w:rPr>
        <w:t>Пояснительная записка</w:t>
      </w:r>
    </w:p>
    <w:p w:rsidR="00314356" w:rsidRPr="00314356" w:rsidRDefault="00314356" w:rsidP="003143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</w:p>
    <w:p w:rsidR="00314356" w:rsidRPr="00314356" w:rsidRDefault="00314356" w:rsidP="003143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Рабочая программа </w:t>
      </w:r>
      <w:r w:rsidR="00E44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для 8 класса </w:t>
      </w:r>
      <w:r w:rsidRPr="001439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«Шаг за шагом к ОГЭ»</w:t>
      </w:r>
      <w:r w:rsidRPr="006A6E1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составлена на основе:</w:t>
      </w:r>
    </w:p>
    <w:p w:rsidR="00314356" w:rsidRPr="00314356" w:rsidRDefault="00314356" w:rsidP="008D4F07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образования. </w:t>
      </w:r>
    </w:p>
    <w:p w:rsidR="00314356" w:rsidRPr="00314356" w:rsidRDefault="00314356" w:rsidP="008D4F07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основного общего образования.</w:t>
      </w:r>
    </w:p>
    <w:p w:rsidR="00314356" w:rsidRPr="00314356" w:rsidRDefault="00314356" w:rsidP="008D4F07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white"/>
          <w:lang w:eastAsia="ru-RU"/>
        </w:rPr>
        <w:t>Учебного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плана </w:t>
      </w:r>
      <w:r w:rsidR="00A61D6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МБОУ « Марьевская СОШ</w:t>
      </w:r>
      <w:r w:rsidR="006A6E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»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на 20</w:t>
      </w:r>
      <w:r w:rsidR="00E446E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A61D6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–20</w:t>
      </w:r>
      <w:r w:rsidR="00A61D6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24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учебный год.</w:t>
      </w:r>
    </w:p>
    <w:p w:rsidR="00314356" w:rsidRPr="00D1084A" w:rsidRDefault="00314356" w:rsidP="008D4F07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авторской программы по русскому языку: «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 русскому языку для общеобразовательных учреждений. 5-9 классы. / Автор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ы-составители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Т.А. </w:t>
      </w:r>
      <w:proofErr w:type="spellStart"/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</w:t>
      </w:r>
      <w:r w:rsidR="006A6E1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D1084A" w:rsidRPr="00314356" w:rsidRDefault="00D1084A" w:rsidP="00D1084A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356" w:rsidRPr="00D1084A" w:rsidRDefault="00314356" w:rsidP="00D108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6A6E12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Цель</w:t>
      </w:r>
      <w:proofErr w:type="gramStart"/>
      <w:r w:rsidRPr="006A6E12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: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</w:t>
      </w:r>
      <w:proofErr w:type="spellEnd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</w:t>
      </w:r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успешного освоения обучающимися трудных случаев орфоэпии, орфографии, лексикологии,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и развития коммуникативной, языковой, лингвистической (языковедческой) и культуроведческой компетенций обучающихся, для совершенствования метапредметных умений и навыков. </w:t>
      </w:r>
    </w:p>
    <w:p w:rsidR="00314356" w:rsidRPr="00314356" w:rsidRDefault="00314356" w:rsidP="003143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дальнейшему осмыслению учащимися фонетических, традиционных, лексико-синтаксических, словообразовательно-грамматических написаний.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Содействовать формированию навыка относительной орфографической и пунктуационной грамотности.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развитию метапредметных умений и навыков.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color w:val="00000A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Обеспечить развитие умения работать с информацией, представленной в словарях (электронных и на печатной основе).</w:t>
      </w:r>
    </w:p>
    <w:p w:rsidR="00090E73" w:rsidRPr="006A6E12" w:rsidRDefault="00090E73" w:rsidP="003143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6A6E12">
        <w:rPr>
          <w:rFonts w:ascii="Times New Roman" w:hAnsi="Times New Roman" w:cs="Times New Roman"/>
          <w:b/>
          <w:color w:val="002060"/>
          <w:sz w:val="24"/>
          <w:szCs w:val="24"/>
        </w:rPr>
        <w:t>Актуальность</w:t>
      </w:r>
    </w:p>
    <w:p w:rsidR="00B471E2" w:rsidRPr="001557F0" w:rsidRDefault="00F03BC8" w:rsidP="003143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356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E446E7">
        <w:rPr>
          <w:rFonts w:ascii="Times New Roman" w:hAnsi="Times New Roman" w:cs="Times New Roman"/>
          <w:sz w:val="24"/>
          <w:szCs w:val="24"/>
        </w:rPr>
        <w:t>курс</w:t>
      </w:r>
      <w:r w:rsidRPr="00314356">
        <w:rPr>
          <w:rFonts w:ascii="Times New Roman" w:hAnsi="Times New Roman" w:cs="Times New Roman"/>
          <w:sz w:val="24"/>
          <w:szCs w:val="24"/>
        </w:rPr>
        <w:t xml:space="preserve"> актуален, открывает новые возможности для углубления содержания лингвистического образования. Он способствует практической подготовке учащихся к сдаче ОГЭ по русскому языку, к успешному прохождению итогового контроля по завершению основного образования</w:t>
      </w:r>
      <w:r w:rsidRPr="001557F0">
        <w:rPr>
          <w:rFonts w:ascii="Times New Roman" w:hAnsi="Times New Roman" w:cs="Times New Roman"/>
          <w:sz w:val="24"/>
          <w:szCs w:val="24"/>
        </w:rPr>
        <w:t>, призван помочь в дальнейшей учебной и профессиональной деятельности, так как грамотность – залог успешности человека. В ходе работы не просто перечисляются вопросы и даются ответы на них, а описываются отдельные трудности русской орфографии на фоне общей системы русского правописания. Кроме того, курс направлен на организацию систематической работы над пониманием текста и способами его выражения, а также практического применения полученных знаний и умений в ситуации необходимости самостоятельного построения собственного высказывания.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F03BC8" w:rsidRPr="006A6E12" w:rsidRDefault="00F03BC8" w:rsidP="001557F0">
      <w:pPr>
        <w:pStyle w:val="a6"/>
        <w:widowControl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6A6E12">
        <w:rPr>
          <w:rFonts w:ascii="Times New Roman" w:hAnsi="Times New Roman" w:cs="Times New Roman"/>
          <w:b/>
          <w:color w:val="002060"/>
          <w:sz w:val="24"/>
          <w:szCs w:val="24"/>
        </w:rPr>
        <w:t>Общая характеристика курса.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Содержание учебного материала программы соответствует целям и з</w:t>
      </w:r>
      <w:r w:rsidR="00F775CD" w:rsidRPr="001557F0">
        <w:rPr>
          <w:rFonts w:ascii="Times New Roman" w:hAnsi="Times New Roman" w:cs="Times New Roman"/>
          <w:sz w:val="24"/>
          <w:szCs w:val="24"/>
        </w:rPr>
        <w:t>адачам подготовки учащихся к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</w:t>
      </w:r>
      <w:r w:rsidR="00E446E7">
        <w:rPr>
          <w:rFonts w:ascii="Times New Roman" w:hAnsi="Times New Roman" w:cs="Times New Roman"/>
          <w:sz w:val="24"/>
          <w:szCs w:val="24"/>
        </w:rPr>
        <w:t>К</w:t>
      </w:r>
      <w:r w:rsidRPr="001557F0">
        <w:rPr>
          <w:rFonts w:ascii="Times New Roman" w:hAnsi="Times New Roman" w:cs="Times New Roman"/>
          <w:sz w:val="24"/>
          <w:szCs w:val="24"/>
        </w:rPr>
        <w:t xml:space="preserve">урс рассчитан на учащихся </w:t>
      </w:r>
      <w:r w:rsidR="001557F0" w:rsidRPr="00E95DDF">
        <w:rPr>
          <w:rFonts w:ascii="Times New Roman" w:hAnsi="Times New Roman" w:cs="Times New Roman"/>
          <w:sz w:val="24"/>
          <w:szCs w:val="24"/>
        </w:rPr>
        <w:t>8</w:t>
      </w:r>
      <w:r w:rsidRPr="001557F0">
        <w:rPr>
          <w:rFonts w:ascii="Times New Roman" w:hAnsi="Times New Roman" w:cs="Times New Roman"/>
          <w:sz w:val="24"/>
          <w:szCs w:val="24"/>
        </w:rPr>
        <w:t>-го класса общеобразовательной школы. Он дополняет программу русского языка 5-9 классов, корректирует ее в соответствии с тре</w:t>
      </w:r>
      <w:r w:rsidR="00F775CD" w:rsidRPr="001557F0">
        <w:rPr>
          <w:rFonts w:ascii="Times New Roman" w:hAnsi="Times New Roman" w:cs="Times New Roman"/>
          <w:sz w:val="24"/>
          <w:szCs w:val="24"/>
        </w:rPr>
        <w:t>бованиями и моделями заданий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Данный курс обеспечивает понимание системы знаний о языке, формирует стабильные навыки владения языком и совершенствование речевой культуры. </w:t>
      </w:r>
    </w:p>
    <w:p w:rsidR="008D4F07" w:rsidRPr="00A61D65" w:rsidRDefault="00F03BC8" w:rsidP="00A61D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Темы курса соотносятся как с основными разделами школьной программы изучения русского языка, так и с заданиями контрол</w:t>
      </w:r>
      <w:r w:rsidR="00F775CD" w:rsidRPr="001557F0">
        <w:rPr>
          <w:rFonts w:ascii="Times New Roman" w:hAnsi="Times New Roman" w:cs="Times New Roman"/>
          <w:sz w:val="24"/>
          <w:szCs w:val="24"/>
        </w:rPr>
        <w:t>ьно-измерительных материалов ОГЭ</w:t>
      </w:r>
      <w:r w:rsidRPr="001557F0">
        <w:rPr>
          <w:rFonts w:ascii="Times New Roman" w:hAnsi="Times New Roman" w:cs="Times New Roman"/>
          <w:sz w:val="24"/>
          <w:szCs w:val="24"/>
        </w:rPr>
        <w:t>. На занятиях курса предусматриваются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теоретическая часть (повторение правил, изучение трудных случаев правописания, определение этапов создания т</w:t>
      </w:r>
      <w:r w:rsidR="001557F0">
        <w:rPr>
          <w:rFonts w:ascii="Times New Roman" w:hAnsi="Times New Roman" w:cs="Times New Roman"/>
          <w:sz w:val="24"/>
          <w:szCs w:val="24"/>
        </w:rPr>
        <w:t xml:space="preserve">екста) и </w:t>
      </w:r>
      <w:r w:rsidRPr="001557F0">
        <w:rPr>
          <w:rFonts w:ascii="Times New Roman" w:hAnsi="Times New Roman" w:cs="Times New Roman"/>
          <w:sz w:val="24"/>
          <w:szCs w:val="24"/>
        </w:rPr>
        <w:t>практическая часть (выполнение различных упражнений, помогающих сформировать языковую, лингвистическую и коммуникативную компетентности</w:t>
      </w:r>
      <w:r w:rsidR="00F775CD" w:rsidRPr="001557F0">
        <w:rPr>
          <w:rFonts w:ascii="Times New Roman" w:hAnsi="Times New Roman" w:cs="Times New Roman"/>
          <w:sz w:val="24"/>
          <w:szCs w:val="24"/>
        </w:rPr>
        <w:t>)</w:t>
      </w:r>
      <w:r w:rsidRPr="001557F0">
        <w:rPr>
          <w:rFonts w:ascii="Times New Roman" w:hAnsi="Times New Roman" w:cs="Times New Roman"/>
          <w:sz w:val="24"/>
          <w:szCs w:val="24"/>
        </w:rPr>
        <w:t xml:space="preserve">. Содержание </w:t>
      </w:r>
      <w:r w:rsidR="00E446E7">
        <w:rPr>
          <w:rFonts w:ascii="Times New Roman" w:hAnsi="Times New Roman" w:cs="Times New Roman"/>
          <w:sz w:val="24"/>
          <w:szCs w:val="24"/>
        </w:rPr>
        <w:t>программы</w:t>
      </w:r>
      <w:r w:rsidRPr="001557F0">
        <w:rPr>
          <w:rFonts w:ascii="Times New Roman" w:hAnsi="Times New Roman" w:cs="Times New Roman"/>
          <w:sz w:val="24"/>
          <w:szCs w:val="24"/>
        </w:rPr>
        <w:t xml:space="preserve"> нацеливает на систематизацию некоторых встречающих затруднения у учащихся правил орфографии и пунктуа</w:t>
      </w:r>
      <w:r w:rsidR="001557F0">
        <w:rPr>
          <w:rFonts w:ascii="Times New Roman" w:hAnsi="Times New Roman" w:cs="Times New Roman"/>
          <w:sz w:val="24"/>
          <w:szCs w:val="24"/>
        </w:rPr>
        <w:t xml:space="preserve">ции. Также уделяется внимание </w:t>
      </w:r>
      <w:r w:rsidRPr="001557F0">
        <w:rPr>
          <w:rFonts w:ascii="Times New Roman" w:hAnsi="Times New Roman" w:cs="Times New Roman"/>
          <w:sz w:val="24"/>
          <w:szCs w:val="24"/>
        </w:rPr>
        <w:t>культуре русской речи, речевым и грамматическим ошибкам, редактированию творческих</w:t>
      </w:r>
      <w:r w:rsidR="001557F0">
        <w:rPr>
          <w:rFonts w:ascii="Times New Roman" w:hAnsi="Times New Roman" w:cs="Times New Roman"/>
          <w:sz w:val="24"/>
          <w:szCs w:val="24"/>
        </w:rPr>
        <w:t xml:space="preserve"> работ. Первая часть работы </w:t>
      </w:r>
      <w:r w:rsidR="00F775CD" w:rsidRPr="001557F0">
        <w:rPr>
          <w:rFonts w:ascii="Times New Roman" w:hAnsi="Times New Roman" w:cs="Times New Roman"/>
          <w:sz w:val="24"/>
          <w:szCs w:val="24"/>
        </w:rPr>
        <w:t>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 в </w:t>
      </w:r>
      <w:r w:rsidR="001557F0" w:rsidRPr="001557F0">
        <w:rPr>
          <w:rFonts w:ascii="Times New Roman" w:hAnsi="Times New Roman" w:cs="Times New Roman"/>
          <w:sz w:val="24"/>
          <w:szCs w:val="24"/>
        </w:rPr>
        <w:t>8</w:t>
      </w:r>
      <w:r w:rsidRPr="001557F0">
        <w:rPr>
          <w:rFonts w:ascii="Times New Roman" w:hAnsi="Times New Roman" w:cs="Times New Roman"/>
          <w:sz w:val="24"/>
          <w:szCs w:val="24"/>
        </w:rPr>
        <w:t xml:space="preserve"> классе – это написание </w:t>
      </w:r>
      <w:r w:rsidRPr="001557F0">
        <w:rPr>
          <w:rFonts w:ascii="Times New Roman" w:hAnsi="Times New Roman" w:cs="Times New Roman"/>
          <w:sz w:val="24"/>
          <w:szCs w:val="24"/>
        </w:rPr>
        <w:lastRenderedPageBreak/>
        <w:t>сжатого изложения по тексту публицистического или научного стиля.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6E12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Сжатое изложение</w:t>
      </w:r>
      <w:r w:rsidRPr="008C60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  <w:proofErr w:type="gramEnd"/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точно определять круг предметов и явлений действительности, отражаемой в тексте;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адекватно воспринимать авторский замысел;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вычленять главное в информации;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сокращать текст разными способами;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правильно, точно и лаконично излагать содержание текста;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находить и уместно использовать языковые средства обобщённой передачи содержания.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Чтобы хорошо справиться с этим видом работы, ученика необходимо прежде всего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научить понимать, что любой текст содержит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главную и второстепенную информацию. Главная информация – то</w:t>
      </w:r>
      <w:r w:rsidR="001557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содержание, без которого будет неясен или искажён авторский замысел. Следовательно, нужно научить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 xml:space="preserve">воспринимать текст на слух так, чтобы ученик точно понимал его общую тему, проблему, идею, видел авторскую позицию. Учащийся должен также тренироваться в определении </w:t>
      </w:r>
      <w:proofErr w:type="spellStart"/>
      <w:r w:rsidRPr="001557F0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1557F0">
        <w:rPr>
          <w:rFonts w:ascii="Times New Roman" w:hAnsi="Times New Roman" w:cs="Times New Roman"/>
          <w:sz w:val="24"/>
          <w:szCs w:val="24"/>
        </w:rPr>
        <w:t>, являющихся составной частью общей темы прослушанного текста.</w:t>
      </w:r>
    </w:p>
    <w:p w:rsidR="00F03BC8" w:rsidRPr="001557F0" w:rsidRDefault="00E446E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E12">
        <w:rPr>
          <w:rFonts w:ascii="Times New Roman" w:hAnsi="Times New Roman" w:cs="Times New Roman"/>
          <w:b/>
          <w:bCs/>
          <w:color w:val="FF0000"/>
          <w:sz w:val="24"/>
          <w:szCs w:val="24"/>
        </w:rPr>
        <w:t>Часть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>– задания с кратким ответом.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>В экзаменационной работе предложены следующие разновидности заданий с кратким ответом: – задания открытого типа на запись самостоятельно сформулированного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краткого ответа; – задания на выбор и запись одного правильного ответа из предложенного перечня ответов. </w:t>
      </w:r>
    </w:p>
    <w:p w:rsidR="00F03BC8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E12">
        <w:rPr>
          <w:rFonts w:ascii="Times New Roman" w:hAnsi="Times New Roman" w:cs="Times New Roman"/>
          <w:b/>
          <w:bCs/>
          <w:color w:val="FF0000"/>
          <w:sz w:val="24"/>
          <w:szCs w:val="24"/>
        </w:rPr>
        <w:t>Часть 3</w:t>
      </w:r>
      <w:r w:rsidRPr="008C60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 xml:space="preserve">(альтернативное задание </w:t>
      </w:r>
      <w:r w:rsidR="00E446E7">
        <w:rPr>
          <w:rFonts w:ascii="Times New Roman" w:hAnsi="Times New Roman" w:cs="Times New Roman"/>
          <w:sz w:val="24"/>
          <w:szCs w:val="24"/>
        </w:rPr>
        <w:t>9</w:t>
      </w:r>
      <w:r w:rsidRPr="001557F0">
        <w:rPr>
          <w:rFonts w:ascii="Times New Roman" w:hAnsi="Times New Roman" w:cs="Times New Roman"/>
          <w:sz w:val="24"/>
          <w:szCs w:val="24"/>
        </w:rPr>
        <w:t xml:space="preserve">) – задание открытого типа с развёрнутым ответом (сочинение), проверяющее умение создавать собственное высказывание на основе прочитанного текста. Задание проверяет коммуникативную компетенцию школьников, в частности умение строить собственное высказывание в соответствии с типом речи рассуждение. При этом не случайно особое внимание уделяется умению аргументировать положения творческой работы, используя прочитанный текст. Именно это </w:t>
      </w:r>
      <w:proofErr w:type="spellStart"/>
      <w:r w:rsidRPr="001557F0">
        <w:rPr>
          <w:rFonts w:ascii="Times New Roman" w:hAnsi="Times New Roman" w:cs="Times New Roman"/>
          <w:sz w:val="24"/>
          <w:szCs w:val="24"/>
        </w:rPr>
        <w:t>общеучебное</w:t>
      </w:r>
      <w:proofErr w:type="spellEnd"/>
      <w:r w:rsidRPr="001557F0">
        <w:rPr>
          <w:rFonts w:ascii="Times New Roman" w:hAnsi="Times New Roman" w:cs="Times New Roman"/>
          <w:sz w:val="24"/>
          <w:szCs w:val="24"/>
        </w:rPr>
        <w:t xml:space="preserve"> умение необходимо школьникам в дальнейшей образовательной, а часто и в профессиональной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деятельности. Умение отстать свои позиции уважительно относиться к себе и своему собеседнику, вести беседу в доказательной манере служит показателем культуры, рационального сознания вообще. Подлинная рациональность, включающая способность аргументации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доказательности своей позиции, вовсе не противоречит уровню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 xml:space="preserve">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 </w:t>
      </w:r>
    </w:p>
    <w:p w:rsidR="00E95DDF" w:rsidRDefault="00E95DDF" w:rsidP="00E95DDF">
      <w:pPr>
        <w:pStyle w:val="Default"/>
        <w:ind w:left="-142" w:firstLine="426"/>
        <w:contextualSpacing/>
        <w:jc w:val="center"/>
        <w:rPr>
          <w:b/>
          <w:bCs/>
          <w:u w:val="single"/>
        </w:rPr>
      </w:pPr>
    </w:p>
    <w:p w:rsidR="00E95DDF" w:rsidRPr="006A6E12" w:rsidRDefault="00E95DDF" w:rsidP="00383483">
      <w:pPr>
        <w:pStyle w:val="Default"/>
        <w:ind w:firstLine="567"/>
        <w:contextualSpacing/>
        <w:jc w:val="center"/>
        <w:rPr>
          <w:b/>
          <w:bCs/>
          <w:color w:val="002060"/>
          <w:u w:val="single"/>
        </w:rPr>
      </w:pPr>
      <w:r w:rsidRPr="006A6E12">
        <w:rPr>
          <w:b/>
          <w:bCs/>
          <w:color w:val="002060"/>
          <w:u w:val="single"/>
        </w:rPr>
        <w:t>Планируемые результаты освоения учебного курса</w:t>
      </w:r>
    </w:p>
    <w:p w:rsidR="00E95DDF" w:rsidRPr="006A6E12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6A6E12">
        <w:rPr>
          <w:rFonts w:ascii="Times New Roman" w:hAnsi="Times New Roman" w:cs="Times New Roman"/>
          <w:b/>
          <w:bCs/>
          <w:color w:val="002060"/>
          <w:sz w:val="24"/>
          <w:szCs w:val="24"/>
        </w:rPr>
        <w:t>Личностные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E95DDF" w:rsidRPr="006A6E12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6A6E12">
        <w:rPr>
          <w:rFonts w:ascii="Times New Roman" w:hAnsi="Times New Roman" w:cs="Times New Roman"/>
          <w:b/>
          <w:bCs/>
          <w:color w:val="002060"/>
          <w:sz w:val="24"/>
          <w:szCs w:val="24"/>
        </w:rPr>
        <w:t>Метапредметные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уровне;</w:t>
      </w:r>
    </w:p>
    <w:p w:rsidR="00E95DDF" w:rsidRP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lastRenderedPageBreak/>
        <w:t>3)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83483" w:rsidRPr="006A6E12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6A6E12">
        <w:rPr>
          <w:rFonts w:ascii="Times New Roman" w:hAnsi="Times New Roman" w:cs="Times New Roman"/>
          <w:b/>
          <w:bCs/>
          <w:color w:val="002060"/>
          <w:sz w:val="24"/>
          <w:szCs w:val="24"/>
        </w:rPr>
        <w:t>Предметные</w:t>
      </w:r>
    </w:p>
    <w:p w:rsid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83483" w:rsidRPr="00E95DDF" w:rsidRDefault="00383483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E95DDF" w:rsidRP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217AA" w:rsidRDefault="005217AA" w:rsidP="003834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3834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A61D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3BC8" w:rsidRPr="006A6E12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6A6E1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               </w:t>
      </w:r>
      <w:r w:rsidR="0020302B" w:rsidRPr="006A6E12">
        <w:rPr>
          <w:rFonts w:ascii="Times New Roman" w:hAnsi="Times New Roman" w:cs="Times New Roman"/>
          <w:b/>
          <w:color w:val="C00000"/>
          <w:sz w:val="24"/>
          <w:szCs w:val="24"/>
        </w:rPr>
        <w:t>КАЛЕНДАРНО-ТЕМАТИЧЕСКОЕ ПЛАНИРОВАНИЕ</w:t>
      </w:r>
      <w:r w:rsidR="001557F0" w:rsidRPr="006A6E1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</w:p>
    <w:p w:rsidR="00636E41" w:rsidRPr="001557F0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598" w:type="dxa"/>
        <w:jc w:val="center"/>
        <w:tblLayout w:type="fixed"/>
        <w:tblLook w:val="04A0"/>
      </w:tblPr>
      <w:tblGrid>
        <w:gridCol w:w="846"/>
        <w:gridCol w:w="7087"/>
        <w:gridCol w:w="1195"/>
        <w:gridCol w:w="1470"/>
      </w:tblGrid>
      <w:tr w:rsidR="003D7A7E" w:rsidRPr="001557F0" w:rsidTr="00127BB7">
        <w:trPr>
          <w:jc w:val="center"/>
        </w:trPr>
        <w:tc>
          <w:tcPr>
            <w:tcW w:w="846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95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470" w:type="dxa"/>
          </w:tcPr>
          <w:p w:rsidR="00314356" w:rsidRPr="001557F0" w:rsidRDefault="00B87BD4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Виды деятельности</w:t>
            </w: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Default="001952CE" w:rsidP="001952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E12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lastRenderedPageBreak/>
              <w:t>Готовимся к написанию сжатого изложения</w:t>
            </w:r>
            <w:r w:rsidR="00383483" w:rsidRPr="006A6E12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 xml:space="preserve"> – 7 ч.</w:t>
            </w:r>
          </w:p>
        </w:tc>
      </w:tr>
      <w:tr w:rsidR="003D7A7E" w:rsidRPr="001557F0" w:rsidTr="00127BB7">
        <w:trPr>
          <w:jc w:val="center"/>
        </w:trPr>
        <w:tc>
          <w:tcPr>
            <w:tcW w:w="846" w:type="dxa"/>
          </w:tcPr>
          <w:p w:rsidR="00314356" w:rsidRPr="001557F0" w:rsidRDefault="00636E41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636E41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Рекомендации по подготовке</w:t>
            </w:r>
            <w:r w:rsidR="00636E41">
              <w:rPr>
                <w:rFonts w:ascii="Times New Roman" w:hAnsi="Times New Roman" w:cs="Times New Roman"/>
                <w:sz w:val="24"/>
                <w:szCs w:val="24"/>
              </w:rPr>
              <w:t xml:space="preserve"> к ОГЭ.</w:t>
            </w: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2CE" w:rsidRPr="001557F0">
              <w:rPr>
                <w:rFonts w:ascii="Times New Roman" w:hAnsi="Times New Roman" w:cs="Times New Roman"/>
                <w:sz w:val="24"/>
                <w:szCs w:val="24"/>
              </w:rPr>
              <w:t>Критерии оценки выполнения заданий.</w:t>
            </w:r>
          </w:p>
        </w:tc>
        <w:tc>
          <w:tcPr>
            <w:tcW w:w="1195" w:type="dxa"/>
          </w:tcPr>
          <w:p w:rsidR="00314356" w:rsidRPr="001557F0" w:rsidRDefault="008C6006" w:rsidP="008C600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127BB7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Определение, признаки и характеристика текста как единицы языка.</w:t>
            </w:r>
          </w:p>
        </w:tc>
        <w:tc>
          <w:tcPr>
            <w:tcW w:w="1195" w:type="dxa"/>
          </w:tcPr>
          <w:p w:rsidR="001A698F" w:rsidRPr="001557F0" w:rsidRDefault="008C6006" w:rsidP="008C600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</w:tcPr>
          <w:p w:rsidR="001A698F" w:rsidRPr="00C943EB" w:rsidRDefault="00C943EB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3EB">
              <w:rPr>
                <w:rFonts w:ascii="Times New Roman" w:hAnsi="Times New Roman" w:cs="Times New Roman"/>
              </w:rPr>
              <w:t>Работа с текстом, создание текста.</w:t>
            </w:r>
          </w:p>
        </w:tc>
      </w:tr>
      <w:tr w:rsidR="001A698F" w:rsidRPr="001557F0" w:rsidTr="00127BB7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Тема, идея, проблема текста и способы их установления и формулирования.</w:t>
            </w:r>
          </w:p>
        </w:tc>
        <w:tc>
          <w:tcPr>
            <w:tcW w:w="1195" w:type="dxa"/>
          </w:tcPr>
          <w:p w:rsidR="001A698F" w:rsidRPr="001557F0" w:rsidRDefault="008C6006" w:rsidP="008C600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</w:tcPr>
          <w:p w:rsidR="001A698F" w:rsidRPr="00C943EB" w:rsidRDefault="00C943EB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3EB">
              <w:rPr>
                <w:rFonts w:ascii="Times New Roman" w:hAnsi="Times New Roman" w:cs="Times New Roman"/>
              </w:rPr>
              <w:t>Работа с текстом, создание текста.</w:t>
            </w:r>
          </w:p>
        </w:tc>
      </w:tr>
      <w:tr w:rsidR="001A698F" w:rsidRPr="001557F0" w:rsidTr="00127BB7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Композиция, логическая, грамматическая структура текста</w:t>
            </w:r>
          </w:p>
        </w:tc>
        <w:tc>
          <w:tcPr>
            <w:tcW w:w="1195" w:type="dxa"/>
          </w:tcPr>
          <w:p w:rsidR="001A698F" w:rsidRPr="001557F0" w:rsidRDefault="008C6006" w:rsidP="008C600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</w:tcPr>
          <w:p w:rsidR="001A698F" w:rsidRPr="00C943EB" w:rsidRDefault="00C943EB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3EB">
              <w:rPr>
                <w:rFonts w:ascii="Times New Roman" w:hAnsi="Times New Roman" w:cs="Times New Roman"/>
              </w:rPr>
              <w:t>Работа с текстом, создание текста.</w:t>
            </w:r>
          </w:p>
        </w:tc>
      </w:tr>
      <w:tr w:rsidR="003D7A7E" w:rsidRPr="001557F0" w:rsidTr="00127BB7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Способы сжатия текста.</w:t>
            </w:r>
            <w:r w:rsidR="004374C6" w:rsidRPr="008819AA">
              <w:t xml:space="preserve"> Отработка приёма ИСКЛЮЧЕНИЕ</w:t>
            </w:r>
          </w:p>
        </w:tc>
        <w:tc>
          <w:tcPr>
            <w:tcW w:w="1195" w:type="dxa"/>
          </w:tcPr>
          <w:p w:rsidR="00314356" w:rsidRPr="001557F0" w:rsidRDefault="008C6006" w:rsidP="008C600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  <w:r w:rsidR="00747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</w:tcPr>
          <w:p w:rsidR="00314356" w:rsidRPr="00C943EB" w:rsidRDefault="00C943EB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3EB">
              <w:rPr>
                <w:rFonts w:ascii="Times New Roman" w:hAnsi="Times New Roman" w:cs="Times New Roman"/>
              </w:rPr>
              <w:t>Работа с текстом, создание текста.</w:t>
            </w:r>
          </w:p>
        </w:tc>
      </w:tr>
      <w:tr w:rsidR="003D7A7E" w:rsidRPr="001557F0" w:rsidTr="00127BB7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1A698F" w:rsidRPr="001557F0" w:rsidRDefault="00314356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Сжатое изложение. </w:t>
            </w:r>
            <w:r w:rsidR="004374C6" w:rsidRPr="008819AA">
              <w:t>Отработка приёма ОБОБЩЕНИЕ.</w:t>
            </w:r>
          </w:p>
        </w:tc>
        <w:tc>
          <w:tcPr>
            <w:tcW w:w="1195" w:type="dxa"/>
          </w:tcPr>
          <w:p w:rsidR="00314356" w:rsidRPr="001557F0" w:rsidRDefault="008C6006" w:rsidP="008C600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</w:tcPr>
          <w:p w:rsidR="00314356" w:rsidRPr="00C943EB" w:rsidRDefault="00C943EB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3EB">
              <w:rPr>
                <w:rFonts w:ascii="Times New Roman" w:hAnsi="Times New Roman" w:cs="Times New Roman"/>
              </w:rPr>
              <w:t>Работа с текстом, создание текста.</w:t>
            </w:r>
          </w:p>
        </w:tc>
      </w:tr>
      <w:tr w:rsidR="003D7A7E" w:rsidRPr="001557F0" w:rsidTr="00127BB7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314356" w:rsidRPr="001557F0" w:rsidRDefault="00636E41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  <w:r w:rsidR="003D7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74C6" w:rsidRPr="008819AA">
              <w:t xml:space="preserve"> Отработка приёма </w:t>
            </w:r>
            <w:r w:rsidR="004374C6">
              <w:t>УПРОЩЕНИЕ</w:t>
            </w:r>
          </w:p>
        </w:tc>
        <w:tc>
          <w:tcPr>
            <w:tcW w:w="1195" w:type="dxa"/>
          </w:tcPr>
          <w:p w:rsidR="00314356" w:rsidRPr="001557F0" w:rsidRDefault="008C6006" w:rsidP="008C600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</w:tcPr>
          <w:p w:rsidR="00314356" w:rsidRPr="00C943EB" w:rsidRDefault="00C943EB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3EB">
              <w:rPr>
                <w:rFonts w:ascii="Times New Roman" w:hAnsi="Times New Roman" w:cs="Times New Roman"/>
              </w:rPr>
              <w:t>Работа с текстом, создание текста.</w:t>
            </w: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Pr="001952CE" w:rsidRDefault="001952CE" w:rsidP="001A698F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E12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 xml:space="preserve">Готовимся к </w:t>
            </w:r>
            <w:r w:rsidR="00383483" w:rsidRPr="006A6E12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 xml:space="preserve">написанию сочинения-рассуждения </w:t>
            </w:r>
            <w:r w:rsidR="00A61D65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>–</w:t>
            </w:r>
            <w:r w:rsidR="00383483" w:rsidRPr="006A6E12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 xml:space="preserve"> 11</w:t>
            </w:r>
          </w:p>
        </w:tc>
      </w:tr>
      <w:tr w:rsidR="003D7A7E" w:rsidRPr="001557F0" w:rsidTr="00127BB7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314356" w:rsidRPr="001557F0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Понятие о сочинении-рассуждении. Критерии оценки сочинения. Тема, идея, проблема текста.</w:t>
            </w:r>
          </w:p>
        </w:tc>
        <w:tc>
          <w:tcPr>
            <w:tcW w:w="1195" w:type="dxa"/>
          </w:tcPr>
          <w:p w:rsidR="00314356" w:rsidRPr="001557F0" w:rsidRDefault="008C6006" w:rsidP="008C600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</w:tcPr>
          <w:p w:rsidR="00314356" w:rsidRPr="00C943EB" w:rsidRDefault="00314356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3EB" w:rsidRPr="001557F0" w:rsidTr="00493B6F">
        <w:trPr>
          <w:jc w:val="center"/>
        </w:trPr>
        <w:tc>
          <w:tcPr>
            <w:tcW w:w="846" w:type="dxa"/>
          </w:tcPr>
          <w:p w:rsidR="00C943EB" w:rsidRDefault="00C943EB" w:rsidP="00C943E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C943EB" w:rsidRPr="001A698F" w:rsidRDefault="00C943EB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Позиция автора. Собственная позиция. Подбор аргументов.</w:t>
            </w:r>
            <w:r w:rsidR="004374C6" w:rsidRPr="008819AA">
              <w:t xml:space="preserve"> </w:t>
            </w:r>
            <w:r w:rsidR="004374C6" w:rsidRPr="004374C6">
              <w:rPr>
                <w:rFonts w:ascii="Times New Roman" w:hAnsi="Times New Roman" w:cs="Times New Roman"/>
                <w:sz w:val="24"/>
                <w:szCs w:val="24"/>
              </w:rPr>
              <w:t>Учимся аргументировать</w:t>
            </w:r>
          </w:p>
        </w:tc>
        <w:tc>
          <w:tcPr>
            <w:tcW w:w="1195" w:type="dxa"/>
          </w:tcPr>
          <w:p w:rsidR="00C943EB" w:rsidRPr="001557F0" w:rsidRDefault="00C943EB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  <w:vAlign w:val="center"/>
          </w:tcPr>
          <w:p w:rsidR="00C943EB" w:rsidRPr="007D404E" w:rsidRDefault="00C943EB" w:rsidP="00C943E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04E">
              <w:rPr>
                <w:rFonts w:ascii="Times New Roman" w:hAnsi="Times New Roman" w:cs="Times New Roman"/>
              </w:rPr>
              <w:t>Элементы сочинения, анализ текстов</w:t>
            </w:r>
          </w:p>
        </w:tc>
      </w:tr>
      <w:tr w:rsidR="007D404E" w:rsidRPr="001557F0" w:rsidTr="00493B6F">
        <w:trPr>
          <w:jc w:val="center"/>
        </w:trPr>
        <w:tc>
          <w:tcPr>
            <w:tcW w:w="846" w:type="dxa"/>
          </w:tcPr>
          <w:p w:rsidR="007D404E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7D404E" w:rsidRPr="004374C6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 (тезис, аргументы, вывод). Оформление вступления и концовки сочинения.</w:t>
            </w:r>
            <w:r w:rsidR="004374C6" w:rsidRPr="008819AA">
              <w:t xml:space="preserve"> </w:t>
            </w:r>
            <w:r w:rsidR="004374C6" w:rsidRPr="004374C6">
              <w:rPr>
                <w:rFonts w:ascii="Times New Roman" w:hAnsi="Times New Roman" w:cs="Times New Roman"/>
                <w:sz w:val="24"/>
                <w:szCs w:val="24"/>
              </w:rPr>
              <w:t>Учимся формулировать тезис,</w:t>
            </w:r>
          </w:p>
          <w:p w:rsidR="004374C6" w:rsidRPr="001A698F" w:rsidRDefault="004374C6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4C6">
              <w:rPr>
                <w:rFonts w:ascii="Times New Roman" w:hAnsi="Times New Roman" w:cs="Times New Roman"/>
                <w:sz w:val="24"/>
                <w:szCs w:val="24"/>
              </w:rPr>
              <w:t>вывод сочинения на лингвистическую тему</w:t>
            </w:r>
          </w:p>
        </w:tc>
        <w:tc>
          <w:tcPr>
            <w:tcW w:w="1195" w:type="dxa"/>
          </w:tcPr>
          <w:p w:rsidR="007D404E" w:rsidRPr="001557F0" w:rsidRDefault="007D404E" w:rsidP="007D404E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7D404E" w:rsidRP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04E">
              <w:rPr>
                <w:rFonts w:ascii="Times New Roman" w:hAnsi="Times New Roman" w:cs="Times New Roman"/>
              </w:rPr>
              <w:t>Элементы сочинения, анализ текстов</w:t>
            </w:r>
          </w:p>
        </w:tc>
      </w:tr>
      <w:tr w:rsidR="007D404E" w:rsidRPr="001557F0" w:rsidTr="00493B6F">
        <w:trPr>
          <w:jc w:val="center"/>
        </w:trPr>
        <w:tc>
          <w:tcPr>
            <w:tcW w:w="846" w:type="dxa"/>
          </w:tcPr>
          <w:p w:rsidR="007D404E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написания сочинения на лингвистическую тему.</w:t>
            </w:r>
          </w:p>
          <w:p w:rsidR="004374C6" w:rsidRDefault="004374C6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  <w:vAlign w:val="center"/>
          </w:tcPr>
          <w:p w:rsidR="007D404E" w:rsidRP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04E">
              <w:rPr>
                <w:rFonts w:ascii="Times New Roman" w:hAnsi="Times New Roman" w:cs="Times New Roman"/>
              </w:rPr>
              <w:t>Элементы сочинения, анализ текстов</w:t>
            </w:r>
          </w:p>
        </w:tc>
      </w:tr>
      <w:tr w:rsidR="007D404E" w:rsidRPr="001557F0" w:rsidTr="00493B6F">
        <w:trPr>
          <w:trHeight w:val="303"/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087" w:type="dxa"/>
          </w:tcPr>
          <w:p w:rsid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лингвистическую тему (9.1).</w:t>
            </w:r>
          </w:p>
          <w:p w:rsidR="004374C6" w:rsidRPr="001557F0" w:rsidRDefault="004374C6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7D404E" w:rsidRDefault="00A61D65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24.11.23</w:t>
            </w:r>
          </w:p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  <w:vAlign w:val="center"/>
          </w:tcPr>
          <w:p w:rsidR="007D404E" w:rsidRP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04E">
              <w:rPr>
                <w:rFonts w:ascii="Times New Roman" w:hAnsi="Times New Roman" w:cs="Times New Roman"/>
              </w:rPr>
              <w:t>Элементы сочинения, анализ текстов</w:t>
            </w:r>
          </w:p>
        </w:tc>
      </w:tr>
      <w:tr w:rsidR="007D404E" w:rsidRPr="001557F0" w:rsidTr="00493B6F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понимания смысла ключевого фрагмента исходного текста (9.2).</w:t>
            </w:r>
          </w:p>
        </w:tc>
        <w:tc>
          <w:tcPr>
            <w:tcW w:w="1195" w:type="dxa"/>
          </w:tcPr>
          <w:p w:rsidR="007D404E" w:rsidRDefault="00A61D65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08.12.23</w:t>
            </w:r>
          </w:p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  <w:vAlign w:val="center"/>
          </w:tcPr>
          <w:p w:rsidR="007D404E" w:rsidRP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04E">
              <w:rPr>
                <w:rFonts w:ascii="Times New Roman" w:hAnsi="Times New Roman" w:cs="Times New Roman"/>
              </w:rPr>
              <w:t>Элементы сочинения, анализ текстов</w:t>
            </w:r>
          </w:p>
        </w:tc>
      </w:tr>
      <w:tr w:rsidR="007D404E" w:rsidRPr="001557F0" w:rsidTr="00493B6F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значения того или иного слова (9.3).</w:t>
            </w:r>
          </w:p>
        </w:tc>
        <w:tc>
          <w:tcPr>
            <w:tcW w:w="1195" w:type="dxa"/>
          </w:tcPr>
          <w:p w:rsidR="007D404E" w:rsidRDefault="00A61D65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22.12.23</w:t>
            </w:r>
          </w:p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  <w:vAlign w:val="center"/>
          </w:tcPr>
          <w:p w:rsidR="007D404E" w:rsidRP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04E">
              <w:rPr>
                <w:rFonts w:ascii="Times New Roman" w:hAnsi="Times New Roman" w:cs="Times New Roman"/>
              </w:rPr>
              <w:t>Элементы сочинения, анализ текстов</w:t>
            </w:r>
          </w:p>
        </w:tc>
      </w:tr>
      <w:tr w:rsidR="007D404E" w:rsidRPr="001557F0" w:rsidTr="00493B6F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Анализ написанного сочинения по выбору учащихся. Классификация речевых и грамматических ошибок.</w:t>
            </w:r>
          </w:p>
        </w:tc>
        <w:tc>
          <w:tcPr>
            <w:tcW w:w="1195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vAlign w:val="center"/>
          </w:tcPr>
          <w:p w:rsidR="007D404E" w:rsidRP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04E">
              <w:rPr>
                <w:rFonts w:ascii="Times New Roman" w:hAnsi="Times New Roman" w:cs="Times New Roman"/>
              </w:rPr>
              <w:t>Элементы сочинения, анализ текстов</w:t>
            </w:r>
          </w:p>
        </w:tc>
      </w:tr>
      <w:tr w:rsidR="007D404E" w:rsidRPr="001557F0" w:rsidTr="00383483">
        <w:trPr>
          <w:jc w:val="center"/>
        </w:trPr>
        <w:tc>
          <w:tcPr>
            <w:tcW w:w="10598" w:type="dxa"/>
            <w:gridSpan w:val="4"/>
          </w:tcPr>
          <w:p w:rsidR="007D404E" w:rsidRPr="001952CE" w:rsidRDefault="007D404E" w:rsidP="007D404E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E12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>Тестовые задания и алгоритм их решения – 16 ч.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анализ текста. </w:t>
            </w:r>
            <w:r w:rsidR="0099366D" w:rsidRPr="0099366D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Смысловая и композиционная целостность текста.</w:t>
            </w:r>
            <w:r w:rsidR="0099366D" w:rsidRPr="0099366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95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</w:t>
            </w:r>
          </w:p>
        </w:tc>
        <w:tc>
          <w:tcPr>
            <w:tcW w:w="1195" w:type="dxa"/>
          </w:tcPr>
          <w:p w:rsidR="007D404E" w:rsidRDefault="00A61D65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26.01.24</w:t>
            </w:r>
          </w:p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  <w:r w:rsidR="0099366D" w:rsidRPr="008819AA">
              <w:rPr>
                <w:b/>
              </w:rPr>
              <w:t xml:space="preserve"> </w:t>
            </w:r>
          </w:p>
        </w:tc>
        <w:tc>
          <w:tcPr>
            <w:tcW w:w="1195" w:type="dxa"/>
          </w:tcPr>
          <w:p w:rsidR="007D404E" w:rsidRDefault="00A61D65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09.02.24</w:t>
            </w:r>
          </w:p>
          <w:p w:rsid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</w:t>
            </w: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95" w:type="dxa"/>
          </w:tcPr>
          <w:p w:rsidR="007D404E" w:rsidRDefault="00A61D65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02.03.24</w:t>
            </w:r>
          </w:p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1195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Виды подчинительной связи в словосочетании</w:t>
            </w:r>
          </w:p>
        </w:tc>
        <w:tc>
          <w:tcPr>
            <w:tcW w:w="1195" w:type="dxa"/>
          </w:tcPr>
          <w:p w:rsidR="007D404E" w:rsidRDefault="00A61D65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23.03.24</w:t>
            </w:r>
          </w:p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6B">
              <w:rPr>
                <w:rFonts w:ascii="Times New Roman" w:hAnsi="Times New Roman" w:cs="Times New Roman"/>
                <w:sz w:val="24"/>
                <w:szCs w:val="24"/>
              </w:rPr>
              <w:t>Способы выражения главных членов предложения</w:t>
            </w:r>
          </w:p>
        </w:tc>
        <w:tc>
          <w:tcPr>
            <w:tcW w:w="1195" w:type="dxa"/>
          </w:tcPr>
          <w:p w:rsidR="007D404E" w:rsidRDefault="00A61D65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13.04.24</w:t>
            </w:r>
          </w:p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предложение. Обособленны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члены предложения. </w:t>
            </w:r>
          </w:p>
        </w:tc>
        <w:tc>
          <w:tcPr>
            <w:tcW w:w="1195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Вставные конструкции.  Обращения</w:t>
            </w:r>
          </w:p>
        </w:tc>
        <w:tc>
          <w:tcPr>
            <w:tcW w:w="1195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7" w:type="dxa"/>
          </w:tcPr>
          <w:p w:rsidR="007D404E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Предложение. Количество грамматических основ в предложении.</w:t>
            </w:r>
          </w:p>
        </w:tc>
        <w:tc>
          <w:tcPr>
            <w:tcW w:w="1195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  <w:tr w:rsidR="007D404E" w:rsidRPr="001557F0" w:rsidTr="00127BB7">
        <w:trPr>
          <w:jc w:val="center"/>
        </w:trPr>
        <w:tc>
          <w:tcPr>
            <w:tcW w:w="846" w:type="dxa"/>
          </w:tcPr>
          <w:p w:rsidR="007D404E" w:rsidRPr="001557F0" w:rsidRDefault="007D404E" w:rsidP="007D4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7D404E" w:rsidRPr="00016B6B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6B">
              <w:rPr>
                <w:rFonts w:ascii="Times New Roman" w:hAnsi="Times New Roman" w:cs="Times New Roman"/>
                <w:sz w:val="24"/>
                <w:szCs w:val="24"/>
              </w:rPr>
              <w:t>Сложносочинённые и сложноподчинённые предложения</w:t>
            </w:r>
          </w:p>
        </w:tc>
        <w:tc>
          <w:tcPr>
            <w:tcW w:w="1195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</w:t>
            </w:r>
            <w:r w:rsidR="00A61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7D404E" w:rsidRPr="001557F0" w:rsidRDefault="007D404E" w:rsidP="007D40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AA">
              <w:t>Работа с тестом, заполнение бланков</w:t>
            </w:r>
          </w:p>
        </w:tc>
      </w:tr>
    </w:tbl>
    <w:p w:rsidR="00090E73" w:rsidRPr="001557F0" w:rsidRDefault="00090E73" w:rsidP="006A6E1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2060"/>
          <w:sz w:val="28"/>
          <w:szCs w:val="28"/>
        </w:rPr>
      </w:pPr>
    </w:p>
    <w:p w:rsidR="008D4F07" w:rsidRDefault="008D4F07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2060"/>
          <w:sz w:val="28"/>
          <w:szCs w:val="28"/>
        </w:rPr>
      </w:pPr>
    </w:p>
    <w:p w:rsidR="008D4F07" w:rsidRDefault="008D4F07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2060"/>
          <w:sz w:val="28"/>
          <w:szCs w:val="28"/>
        </w:rPr>
      </w:pPr>
    </w:p>
    <w:p w:rsidR="008D4F07" w:rsidRDefault="008D4F07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2060"/>
          <w:sz w:val="28"/>
          <w:szCs w:val="28"/>
        </w:rPr>
      </w:pPr>
    </w:p>
    <w:p w:rsidR="008D4F07" w:rsidRDefault="008D4F07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2060"/>
          <w:sz w:val="28"/>
          <w:szCs w:val="28"/>
        </w:rPr>
      </w:pPr>
    </w:p>
    <w:p w:rsidR="008D4F07" w:rsidRDefault="008D4F07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2060"/>
          <w:sz w:val="28"/>
          <w:szCs w:val="28"/>
        </w:rPr>
      </w:pPr>
    </w:p>
    <w:p w:rsidR="008C6006" w:rsidRPr="00143950" w:rsidRDefault="008C6006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2060"/>
          <w:sz w:val="24"/>
          <w:szCs w:val="24"/>
        </w:rPr>
      </w:pPr>
      <w:r w:rsidRPr="00143950">
        <w:rPr>
          <w:rFonts w:ascii="Times New Roman" w:hAnsi="Times New Roman"/>
          <w:b/>
          <w:color w:val="002060"/>
          <w:sz w:val="28"/>
          <w:szCs w:val="28"/>
        </w:rPr>
        <w:t>Методическое и материально-техническое обеспечение программы</w:t>
      </w:r>
    </w:p>
    <w:p w:rsidR="008C6006" w:rsidRPr="00C20F10" w:rsidRDefault="008C6006" w:rsidP="008C6006">
      <w:pPr>
        <w:pStyle w:val="ParagraphStyle"/>
        <w:spacing w:before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Материально-техническое обеспечение</w:t>
      </w:r>
      <w:r w:rsidRPr="00C20F10">
        <w:rPr>
          <w:rFonts w:ascii="Times New Roman" w:hAnsi="Times New Roman" w:cs="Times New Roman"/>
        </w:rPr>
        <w:t xml:space="preserve"> программы внеурочной деятельности:</w:t>
      </w:r>
    </w:p>
    <w:p w:rsidR="008C6006" w:rsidRPr="00D23B2C" w:rsidRDefault="008C6006" w:rsidP="008C6006">
      <w:pPr>
        <w:pStyle w:val="af"/>
        <w:rPr>
          <w:rFonts w:ascii="Times New Roman" w:hAnsi="Times New Roman"/>
          <w:sz w:val="24"/>
          <w:szCs w:val="24"/>
        </w:rPr>
      </w:pPr>
      <w:r w:rsidRPr="00D23B2C">
        <w:rPr>
          <w:rFonts w:ascii="Times New Roman" w:hAnsi="Times New Roman"/>
          <w:sz w:val="24"/>
          <w:szCs w:val="24"/>
        </w:rPr>
        <w:t>1. Компьютер;</w:t>
      </w:r>
    </w:p>
    <w:p w:rsidR="008C6006" w:rsidRPr="00D23B2C" w:rsidRDefault="008C6006" w:rsidP="008C6006">
      <w:pPr>
        <w:pStyle w:val="af"/>
        <w:rPr>
          <w:rFonts w:ascii="Times New Roman" w:hAnsi="Times New Roman"/>
          <w:sz w:val="24"/>
          <w:szCs w:val="24"/>
        </w:rPr>
      </w:pPr>
      <w:r w:rsidRPr="00D23B2C">
        <w:rPr>
          <w:rFonts w:ascii="Times New Roman" w:hAnsi="Times New Roman"/>
          <w:sz w:val="24"/>
          <w:szCs w:val="24"/>
        </w:rPr>
        <w:t>2. Интерактивная доска;</w:t>
      </w:r>
    </w:p>
    <w:p w:rsidR="008C6006" w:rsidRDefault="008C6006" w:rsidP="00143950">
      <w:pPr>
        <w:pStyle w:val="af"/>
        <w:rPr>
          <w:rFonts w:ascii="Times New Roman" w:hAnsi="Times New Roman"/>
          <w:sz w:val="24"/>
          <w:szCs w:val="24"/>
        </w:rPr>
      </w:pPr>
      <w:r w:rsidRPr="00D23B2C">
        <w:rPr>
          <w:rFonts w:ascii="Times New Roman" w:hAnsi="Times New Roman"/>
          <w:sz w:val="24"/>
          <w:szCs w:val="24"/>
        </w:rPr>
        <w:lastRenderedPageBreak/>
        <w:t>3. Раздаточный материал, карточки</w:t>
      </w:r>
    </w:p>
    <w:p w:rsidR="008C6006" w:rsidRPr="00143950" w:rsidRDefault="008C6006" w:rsidP="008C6006">
      <w:pPr>
        <w:spacing w:after="0"/>
        <w:ind w:firstLine="540"/>
        <w:jc w:val="center"/>
        <w:rPr>
          <w:rFonts w:ascii="Times New Roman" w:hAnsi="Times New Roman"/>
          <w:b/>
          <w:color w:val="002060"/>
          <w:sz w:val="24"/>
          <w:szCs w:val="24"/>
        </w:rPr>
      </w:pPr>
      <w:r w:rsidRPr="00143950">
        <w:rPr>
          <w:rFonts w:ascii="Times New Roman" w:hAnsi="Times New Roman"/>
          <w:b/>
          <w:color w:val="002060"/>
          <w:sz w:val="24"/>
          <w:szCs w:val="24"/>
        </w:rPr>
        <w:t>Дидактический материал.</w:t>
      </w:r>
    </w:p>
    <w:p w:rsidR="008C6006" w:rsidRPr="00521EB8" w:rsidRDefault="008C6006" w:rsidP="008C6006">
      <w:pPr>
        <w:spacing w:after="0"/>
        <w:ind w:firstLine="540"/>
        <w:rPr>
          <w:rFonts w:ascii="Times New Roman" w:hAnsi="Times New Roman"/>
          <w:sz w:val="24"/>
          <w:szCs w:val="24"/>
        </w:rPr>
      </w:pPr>
      <w:r w:rsidRPr="00521EB8">
        <w:rPr>
          <w:rFonts w:ascii="Times New Roman" w:hAnsi="Times New Roman"/>
          <w:sz w:val="24"/>
          <w:szCs w:val="24"/>
        </w:rPr>
        <w:t>Методика обучения написанию сжатого изложени</w:t>
      </w:r>
      <w:r>
        <w:rPr>
          <w:rFonts w:ascii="Times New Roman" w:hAnsi="Times New Roman"/>
          <w:sz w:val="24"/>
          <w:szCs w:val="24"/>
        </w:rPr>
        <w:t>я</w:t>
      </w:r>
    </w:p>
    <w:p w:rsidR="008C6006" w:rsidRPr="00143950" w:rsidRDefault="008C6006" w:rsidP="008C6006">
      <w:pPr>
        <w:spacing w:after="0"/>
        <w:ind w:firstLine="540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143950">
        <w:rPr>
          <w:rFonts w:ascii="Times New Roman" w:hAnsi="Times New Roman"/>
          <w:b/>
          <w:bCs/>
          <w:color w:val="002060"/>
          <w:sz w:val="24"/>
          <w:szCs w:val="24"/>
        </w:rPr>
        <w:t>1) Памятка для учащихся «Как писать сжатое изложение»</w:t>
      </w:r>
    </w:p>
    <w:p w:rsidR="008C6006" w:rsidRPr="00521EB8" w:rsidRDefault="008C6006" w:rsidP="008C6006">
      <w:pPr>
        <w:shd w:val="clear" w:color="auto" w:fill="FFFFFF"/>
        <w:spacing w:after="0" w:line="265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Прослушайте текст.</w:t>
      </w:r>
    </w:p>
    <w:p w:rsidR="008C6006" w:rsidRPr="00521EB8" w:rsidRDefault="008C6006" w:rsidP="008C6006">
      <w:pPr>
        <w:shd w:val="clear" w:color="auto" w:fill="FFFFFF"/>
        <w:spacing w:after="0" w:line="265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После первого чтения текста выполните следующие шаги:</w:t>
      </w:r>
    </w:p>
    <w:p w:rsidR="008C6006" w:rsidRPr="00521EB8" w:rsidRDefault="008C6006" w:rsidP="008C6006">
      <w:pPr>
        <w:shd w:val="clear" w:color="auto" w:fill="FFFFFF"/>
        <w:spacing w:after="0" w:line="265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1.   Определите тему текста (о чем текст?).</w:t>
      </w:r>
    </w:p>
    <w:p w:rsidR="008C6006" w:rsidRPr="00521EB8" w:rsidRDefault="008C6006" w:rsidP="008C6006">
      <w:pPr>
        <w:shd w:val="clear" w:color="auto" w:fill="FFFFFF"/>
        <w:spacing w:after="0" w:line="265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2.  Сформулируйте основную мысль (чему учит текст?).</w:t>
      </w:r>
    </w:p>
    <w:p w:rsidR="008C6006" w:rsidRPr="00521EB8" w:rsidRDefault="008C6006" w:rsidP="008C6006">
      <w:pPr>
        <w:shd w:val="clear" w:color="auto" w:fill="FFFFFF"/>
        <w:spacing w:after="0" w:line="265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3.    Определите стиль текста и тип речи, особенности построения текста (в повествовании – начало события, ход его, самый острый момент сюжета, конец; в описании – предмет речи и его значимые, существенные признаки; в рассуждении – общее положение, аргументы, доказательства, вывод).</w:t>
      </w:r>
    </w:p>
    <w:p w:rsidR="008C6006" w:rsidRPr="00521EB8" w:rsidRDefault="008C6006" w:rsidP="008C6006">
      <w:pPr>
        <w:shd w:val="clear" w:color="auto" w:fill="FFFFFF"/>
        <w:spacing w:after="0" w:line="265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 xml:space="preserve">4.   Составьте подробный план текста, выделяя </w:t>
      </w:r>
      <w:proofErr w:type="spellStart"/>
      <w:r w:rsidRPr="00521EB8">
        <w:rPr>
          <w:rFonts w:ascii="Times New Roman" w:hAnsi="Times New Roman"/>
          <w:color w:val="000000"/>
          <w:sz w:val="24"/>
          <w:szCs w:val="24"/>
        </w:rPr>
        <w:t>микротемы</w:t>
      </w:r>
      <w:proofErr w:type="spellEnd"/>
      <w:r w:rsidRPr="00521EB8">
        <w:rPr>
          <w:rFonts w:ascii="Times New Roman" w:hAnsi="Times New Roman"/>
          <w:color w:val="000000"/>
          <w:sz w:val="24"/>
          <w:szCs w:val="24"/>
        </w:rPr>
        <w:t xml:space="preserve"> каждой части и озаглавливая их.</w:t>
      </w:r>
    </w:p>
    <w:p w:rsidR="008C6006" w:rsidRPr="00521EB8" w:rsidRDefault="008C6006" w:rsidP="008C6006">
      <w:pPr>
        <w:shd w:val="clear" w:color="auto" w:fill="FFFFFF"/>
        <w:spacing w:after="0" w:line="265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Пишите названия пунктов плана, оставляя место для записи ключевых слов.</w:t>
      </w:r>
    </w:p>
    <w:p w:rsidR="008C6006" w:rsidRPr="00143950" w:rsidRDefault="008C6006" w:rsidP="00143950">
      <w:pPr>
        <w:shd w:val="clear" w:color="auto" w:fill="FFFFFF"/>
        <w:spacing w:after="0" w:line="265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Прослушайте текст во второй раз.</w:t>
      </w:r>
    </w:p>
    <w:p w:rsidR="008C6006" w:rsidRPr="00143950" w:rsidRDefault="008C6006" w:rsidP="008C6006">
      <w:pPr>
        <w:shd w:val="clear" w:color="auto" w:fill="FFFFFF"/>
        <w:spacing w:after="0"/>
        <w:jc w:val="both"/>
        <w:rPr>
          <w:rFonts w:ascii="Times New Roman" w:hAnsi="Times New Roman"/>
          <w:b/>
          <w:color w:val="002060"/>
          <w:sz w:val="24"/>
          <w:szCs w:val="24"/>
        </w:rPr>
      </w:pPr>
      <w:r w:rsidRPr="00143950">
        <w:rPr>
          <w:rFonts w:ascii="Times New Roman" w:hAnsi="Times New Roman"/>
          <w:b/>
          <w:bCs/>
          <w:color w:val="002060"/>
          <w:sz w:val="24"/>
          <w:szCs w:val="24"/>
        </w:rPr>
        <w:t xml:space="preserve">2) </w:t>
      </w:r>
      <w:r w:rsidRPr="00143950">
        <w:rPr>
          <w:rFonts w:ascii="Times New Roman" w:hAnsi="Times New Roman"/>
          <w:b/>
          <w:color w:val="002060"/>
          <w:sz w:val="24"/>
          <w:szCs w:val="24"/>
        </w:rPr>
        <w:t xml:space="preserve"> Рекомендации по написанию сжатого изложения</w:t>
      </w:r>
      <w:r w:rsidRPr="00143950">
        <w:rPr>
          <w:rFonts w:ascii="Times New Roman" w:hAnsi="Times New Roman"/>
          <w:b/>
          <w:color w:val="002060"/>
          <w:sz w:val="24"/>
          <w:szCs w:val="24"/>
          <w:lang w:val="en-US"/>
        </w:rPr>
        <w:t> </w:t>
      </w:r>
    </w:p>
    <w:p w:rsidR="008C6006" w:rsidRPr="00521EB8" w:rsidRDefault="008C6006" w:rsidP="008C6006">
      <w:pPr>
        <w:shd w:val="clear" w:color="auto" w:fill="FFFFFF"/>
        <w:spacing w:after="0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1. Опре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те тему тек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ста.</w:t>
      </w:r>
    </w:p>
    <w:p w:rsidR="008C6006" w:rsidRPr="00521EB8" w:rsidRDefault="008C6006" w:rsidP="008C6006">
      <w:pPr>
        <w:shd w:val="clear" w:color="auto" w:fill="FFFFFF"/>
        <w:spacing w:after="0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2. Сфор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руй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те ос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нов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ную мысль.</w:t>
      </w:r>
    </w:p>
    <w:p w:rsidR="008C6006" w:rsidRPr="00521EB8" w:rsidRDefault="008C6006" w:rsidP="008C6006">
      <w:pPr>
        <w:shd w:val="clear" w:color="auto" w:fill="FFFFFF"/>
        <w:spacing w:after="0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3. Вы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те ос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нов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 xml:space="preserve">ные </w:t>
      </w:r>
      <w:proofErr w:type="spellStart"/>
      <w:r w:rsidRPr="00521EB8">
        <w:rPr>
          <w:rFonts w:ascii="Times New Roman" w:hAnsi="Times New Roman"/>
          <w:color w:val="000000"/>
          <w:sz w:val="24"/>
          <w:szCs w:val="24"/>
        </w:rPr>
        <w:t>мик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мы</w:t>
      </w:r>
      <w:proofErr w:type="spellEnd"/>
      <w:r w:rsidRPr="00521EB8">
        <w:rPr>
          <w:rFonts w:ascii="Times New Roman" w:hAnsi="Times New Roman"/>
          <w:color w:val="000000"/>
          <w:sz w:val="24"/>
          <w:szCs w:val="24"/>
        </w:rPr>
        <w:t xml:space="preserve"> в каж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дой части тек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ста.</w:t>
      </w:r>
    </w:p>
    <w:p w:rsidR="008C6006" w:rsidRPr="00521EB8" w:rsidRDefault="008C6006" w:rsidP="008C6006">
      <w:pPr>
        <w:shd w:val="clear" w:color="auto" w:fill="FFFFFF"/>
        <w:spacing w:after="0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4. Опре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те спо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соб со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кра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ния: ис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клю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ние, обоб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ние, упро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ние.</w:t>
      </w:r>
    </w:p>
    <w:p w:rsidR="008C6006" w:rsidRPr="00521EB8" w:rsidRDefault="008C6006" w:rsidP="00143950">
      <w:pPr>
        <w:shd w:val="clear" w:color="auto" w:fill="FFFFFF"/>
        <w:spacing w:after="0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21EB8">
        <w:rPr>
          <w:rFonts w:ascii="Times New Roman" w:hAnsi="Times New Roman"/>
          <w:color w:val="000000"/>
          <w:sz w:val="24"/>
          <w:szCs w:val="24"/>
        </w:rPr>
        <w:t>5. На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те сжа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тое из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ние каж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дой части и свя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521EB8">
        <w:rPr>
          <w:rFonts w:ascii="Times New Roman" w:hAnsi="Times New Roman"/>
          <w:color w:val="000000"/>
          <w:sz w:val="24"/>
          <w:szCs w:val="24"/>
        </w:rPr>
        <w:softHyphen/>
        <w:t>те их между собой.</w:t>
      </w:r>
    </w:p>
    <w:p w:rsidR="008C6006" w:rsidRPr="00143950" w:rsidRDefault="008C6006" w:rsidP="008C6006">
      <w:pPr>
        <w:shd w:val="clear" w:color="auto" w:fill="FFFFFF"/>
        <w:spacing w:after="0"/>
        <w:ind w:firstLine="375"/>
        <w:jc w:val="both"/>
        <w:rPr>
          <w:rFonts w:ascii="Times New Roman" w:hAnsi="Times New Roman"/>
          <w:color w:val="002060"/>
          <w:sz w:val="24"/>
          <w:szCs w:val="24"/>
        </w:rPr>
      </w:pPr>
      <w:r w:rsidRPr="00521EB8">
        <w:rPr>
          <w:rFonts w:ascii="Times New Roman" w:hAnsi="Times New Roman"/>
          <w:bCs/>
          <w:color w:val="000000"/>
          <w:sz w:val="24"/>
          <w:szCs w:val="24"/>
        </w:rPr>
        <w:t>3</w:t>
      </w:r>
      <w:r w:rsidRPr="00143950">
        <w:rPr>
          <w:rFonts w:ascii="Times New Roman" w:hAnsi="Times New Roman"/>
          <w:bCs/>
          <w:color w:val="002060"/>
          <w:sz w:val="24"/>
          <w:szCs w:val="24"/>
        </w:rPr>
        <w:t>)</w:t>
      </w:r>
      <w:r w:rsidRPr="00143950">
        <w:rPr>
          <w:rStyle w:val="ae"/>
          <w:rFonts w:ascii="Times New Roman" w:hAnsi="Times New Roman"/>
          <w:i/>
          <w:iCs/>
          <w:color w:val="002060"/>
          <w:sz w:val="24"/>
          <w:szCs w:val="24"/>
        </w:rPr>
        <w:t xml:space="preserve">  </w:t>
      </w:r>
      <w:r w:rsidRPr="00143950">
        <w:rPr>
          <w:rStyle w:val="ae"/>
          <w:rFonts w:ascii="Times New Roman" w:hAnsi="Times New Roman"/>
          <w:iCs/>
          <w:color w:val="002060"/>
          <w:sz w:val="24"/>
          <w:szCs w:val="24"/>
        </w:rPr>
        <w:t>Приёмы сжатия текста:</w:t>
      </w:r>
    </w:p>
    <w:p w:rsidR="008C6006" w:rsidRPr="00521EB8" w:rsidRDefault="008C6006" w:rsidP="008C6006">
      <w:pPr>
        <w:pStyle w:val="ac"/>
        <w:shd w:val="clear" w:color="auto" w:fill="FFFFFF"/>
        <w:spacing w:after="0" w:line="265" w:lineRule="atLeast"/>
        <w:ind w:firstLine="709"/>
        <w:jc w:val="both"/>
        <w:rPr>
          <w:color w:val="000000"/>
        </w:rPr>
      </w:pPr>
      <w:r w:rsidRPr="00521EB8">
        <w:rPr>
          <w:color w:val="000000"/>
        </w:rPr>
        <w:t>1) сокращение отдельных членов предложения, некоторых однородных членов предложения;</w:t>
      </w:r>
    </w:p>
    <w:p w:rsidR="008C6006" w:rsidRPr="00521EB8" w:rsidRDefault="008C6006" w:rsidP="008C6006">
      <w:pPr>
        <w:pStyle w:val="ac"/>
        <w:shd w:val="clear" w:color="auto" w:fill="FFFFFF"/>
        <w:spacing w:after="0" w:line="265" w:lineRule="atLeast"/>
        <w:ind w:firstLine="709"/>
        <w:jc w:val="both"/>
        <w:rPr>
          <w:color w:val="000000"/>
        </w:rPr>
      </w:pPr>
      <w:r w:rsidRPr="00521EB8">
        <w:rPr>
          <w:color w:val="000000"/>
        </w:rPr>
        <w:t>2) образование сложного предложения путем слияния двух смежных предложений, повествующих об одном и том же предмете речи;</w:t>
      </w:r>
    </w:p>
    <w:p w:rsidR="008C6006" w:rsidRPr="00521EB8" w:rsidRDefault="008C6006" w:rsidP="008C6006">
      <w:pPr>
        <w:pStyle w:val="ac"/>
        <w:shd w:val="clear" w:color="auto" w:fill="FFFFFF"/>
        <w:spacing w:after="0" w:line="265" w:lineRule="atLeast"/>
        <w:ind w:firstLine="709"/>
        <w:jc w:val="both"/>
        <w:rPr>
          <w:color w:val="000000"/>
        </w:rPr>
      </w:pPr>
      <w:r w:rsidRPr="00521EB8">
        <w:rPr>
          <w:color w:val="000000"/>
        </w:rPr>
        <w:t>3) сокращение сложного предложения за счет менее существенной части;</w:t>
      </w:r>
    </w:p>
    <w:p w:rsidR="008C6006" w:rsidRPr="00521EB8" w:rsidRDefault="008C6006" w:rsidP="008C6006">
      <w:pPr>
        <w:pStyle w:val="ac"/>
        <w:shd w:val="clear" w:color="auto" w:fill="FFFFFF"/>
        <w:spacing w:after="0" w:line="265" w:lineRule="atLeast"/>
        <w:ind w:firstLine="709"/>
        <w:jc w:val="both"/>
        <w:rPr>
          <w:color w:val="000000"/>
        </w:rPr>
      </w:pPr>
      <w:r w:rsidRPr="00521EB8">
        <w:rPr>
          <w:color w:val="000000"/>
        </w:rPr>
        <w:t>4) разбивка сложного предложения на сокращенные простые;</w:t>
      </w:r>
    </w:p>
    <w:p w:rsidR="008C6006" w:rsidRPr="00521EB8" w:rsidRDefault="008C6006" w:rsidP="008C6006">
      <w:pPr>
        <w:pStyle w:val="ac"/>
        <w:shd w:val="clear" w:color="auto" w:fill="FFFFFF"/>
        <w:spacing w:after="0" w:line="265" w:lineRule="atLeast"/>
        <w:ind w:firstLine="709"/>
        <w:jc w:val="both"/>
        <w:rPr>
          <w:color w:val="000000"/>
        </w:rPr>
      </w:pPr>
      <w:r w:rsidRPr="00521EB8">
        <w:rPr>
          <w:color w:val="000000"/>
        </w:rPr>
        <w:t>5) перевод прямой речи в косвенную;</w:t>
      </w:r>
    </w:p>
    <w:p w:rsidR="008C6006" w:rsidRPr="00521EB8" w:rsidRDefault="008C6006" w:rsidP="008C6006">
      <w:pPr>
        <w:pStyle w:val="ac"/>
        <w:shd w:val="clear" w:color="auto" w:fill="FFFFFF"/>
        <w:spacing w:after="0" w:line="265" w:lineRule="atLeast"/>
        <w:ind w:firstLine="709"/>
        <w:jc w:val="both"/>
        <w:rPr>
          <w:color w:val="000000"/>
        </w:rPr>
      </w:pPr>
      <w:r w:rsidRPr="00521EB8">
        <w:rPr>
          <w:color w:val="000000"/>
        </w:rPr>
        <w:t>6) пропуск предложений, содержащих второстепенные факты;</w:t>
      </w:r>
    </w:p>
    <w:p w:rsidR="008C6006" w:rsidRPr="00143950" w:rsidRDefault="008C6006" w:rsidP="00143950">
      <w:pPr>
        <w:pStyle w:val="ac"/>
        <w:shd w:val="clear" w:color="auto" w:fill="FFFFFF"/>
        <w:spacing w:after="0" w:line="265" w:lineRule="atLeast"/>
        <w:ind w:firstLine="709"/>
        <w:jc w:val="both"/>
        <w:rPr>
          <w:color w:val="000000"/>
        </w:rPr>
      </w:pPr>
      <w:r w:rsidRPr="00521EB8">
        <w:rPr>
          <w:color w:val="000000"/>
        </w:rPr>
        <w:t>7) пропуск предложений с описаниями и рассуждениями.</w:t>
      </w:r>
    </w:p>
    <w:p w:rsidR="008C6006" w:rsidRPr="00521EB8" w:rsidRDefault="008C6006" w:rsidP="008C6006">
      <w:pPr>
        <w:pStyle w:val="ac"/>
        <w:shd w:val="clear" w:color="auto" w:fill="FFFFFF"/>
        <w:spacing w:after="0" w:line="265" w:lineRule="atLeast"/>
        <w:ind w:firstLine="709"/>
      </w:pPr>
      <w:proofErr w:type="spellStart"/>
      <w:r w:rsidRPr="00143950">
        <w:rPr>
          <w:b/>
          <w:bCs/>
          <w:shd w:val="clear" w:color="auto" w:fill="FFFFFF"/>
        </w:rPr>
        <w:t>Микротема</w:t>
      </w:r>
      <w:proofErr w:type="spellEnd"/>
      <w:r w:rsidRPr="00143950">
        <w:rPr>
          <w:b/>
          <w:bCs/>
          <w:shd w:val="clear" w:color="auto" w:fill="FFFFFF"/>
        </w:rPr>
        <w:t xml:space="preserve"> </w:t>
      </w:r>
      <w:r w:rsidRPr="00521EB8">
        <w:rPr>
          <w:shd w:val="clear" w:color="auto" w:fill="FFFFFF"/>
        </w:rPr>
        <w:t xml:space="preserve">– содержание нескольких самостоятельных предложений текста, связанных одной мыслью – абзац. </w:t>
      </w:r>
      <w:r w:rsidRPr="00521EB8">
        <w:br/>
      </w:r>
      <w:r w:rsidRPr="00521EB8">
        <w:rPr>
          <w:shd w:val="clear" w:color="auto" w:fill="FFFFFF"/>
        </w:rPr>
        <w:t xml:space="preserve">Как определить </w:t>
      </w:r>
      <w:proofErr w:type="spellStart"/>
      <w:r w:rsidRPr="00521EB8">
        <w:rPr>
          <w:shd w:val="clear" w:color="auto" w:fill="FFFFFF"/>
        </w:rPr>
        <w:t>микротемы</w:t>
      </w:r>
      <w:proofErr w:type="spellEnd"/>
      <w:r w:rsidRPr="00521EB8">
        <w:rPr>
          <w:shd w:val="clear" w:color="auto" w:fill="FFFFFF"/>
        </w:rPr>
        <w:t xml:space="preserve"> текста? </w:t>
      </w:r>
      <w:r w:rsidRPr="00521EB8">
        <w:br/>
      </w:r>
      <w:r w:rsidRPr="00521EB8">
        <w:rPr>
          <w:shd w:val="clear" w:color="auto" w:fill="FFFFFF"/>
        </w:rPr>
        <w:t xml:space="preserve">По ключевым словам и ключевым предложениям абзаца. </w:t>
      </w:r>
      <w:r w:rsidRPr="00521EB8">
        <w:br/>
      </w:r>
      <w:r w:rsidRPr="00521EB8">
        <w:rPr>
          <w:shd w:val="clear" w:color="auto" w:fill="FFFFFF"/>
        </w:rPr>
        <w:t xml:space="preserve">Как определить </w:t>
      </w:r>
      <w:proofErr w:type="spellStart"/>
      <w:r w:rsidRPr="00521EB8">
        <w:rPr>
          <w:shd w:val="clear" w:color="auto" w:fill="FFFFFF"/>
        </w:rPr>
        <w:t>микротему</w:t>
      </w:r>
      <w:proofErr w:type="spellEnd"/>
      <w:r w:rsidRPr="00521EB8">
        <w:rPr>
          <w:shd w:val="clear" w:color="auto" w:fill="FFFFFF"/>
        </w:rPr>
        <w:t xml:space="preserve"> кратко? </w:t>
      </w:r>
      <w:r w:rsidRPr="00521EB8">
        <w:br/>
      </w:r>
      <w:r w:rsidRPr="00521EB8">
        <w:rPr>
          <w:shd w:val="clear" w:color="auto" w:fill="FFFFFF"/>
        </w:rPr>
        <w:t>При написании сжатого изложения необходимо разграничивать основные и дополнительные (избыточные, пояснительные и др.</w:t>
      </w:r>
      <w:proofErr w:type="gramStart"/>
      <w:r w:rsidRPr="00521EB8">
        <w:rPr>
          <w:shd w:val="clear" w:color="auto" w:fill="FFFFFF"/>
        </w:rPr>
        <w:t xml:space="preserve"> )</w:t>
      </w:r>
      <w:proofErr w:type="gramEnd"/>
      <w:r w:rsidRPr="00521EB8">
        <w:rPr>
          <w:shd w:val="clear" w:color="auto" w:fill="FFFFFF"/>
        </w:rPr>
        <w:t xml:space="preserve"> предложения </w:t>
      </w:r>
      <w:proofErr w:type="spellStart"/>
      <w:r w:rsidRPr="00521EB8">
        <w:rPr>
          <w:shd w:val="clear" w:color="auto" w:fill="FFFFFF"/>
        </w:rPr>
        <w:t>микротемы</w:t>
      </w:r>
      <w:proofErr w:type="spellEnd"/>
      <w:r w:rsidRPr="00521EB8">
        <w:rPr>
          <w:shd w:val="clear" w:color="auto" w:fill="FFFFFF"/>
        </w:rPr>
        <w:t xml:space="preserve">. К основным относятся предложения, без которых невозможно раскрыть тему и идею текста, т. е. сохранить его цельность и связность. </w:t>
      </w:r>
      <w:r w:rsidRPr="00521EB8">
        <w:br/>
      </w:r>
      <w:r w:rsidRPr="00521EB8">
        <w:rPr>
          <w:shd w:val="clear" w:color="auto" w:fill="FFFFFF"/>
        </w:rPr>
        <w:t>К дополнительным относятся предложения, содержащие подробности, детали, описательные элементы (избыточные)</w:t>
      </w:r>
      <w:proofErr w:type="gramStart"/>
      <w:r w:rsidRPr="00521EB8">
        <w:rPr>
          <w:shd w:val="clear" w:color="auto" w:fill="FFFFFF"/>
        </w:rPr>
        <w:t xml:space="preserve"> .</w:t>
      </w:r>
      <w:proofErr w:type="gramEnd"/>
      <w:r w:rsidRPr="00521EB8">
        <w:rPr>
          <w:shd w:val="clear" w:color="auto" w:fill="FFFFFF"/>
        </w:rPr>
        <w:t xml:space="preserve"> Их можно опустить или сформулировать кратко на основе обобщения. </w:t>
      </w:r>
      <w:r w:rsidRPr="00521EB8">
        <w:br/>
      </w:r>
      <w:r w:rsidRPr="00521EB8">
        <w:rPr>
          <w:shd w:val="clear" w:color="auto" w:fill="FFFFFF"/>
        </w:rPr>
        <w:t>Исключение избыточной информации – еще один прием сжатия текста.</w:t>
      </w:r>
    </w:p>
    <w:p w:rsidR="008C6006" w:rsidRPr="00521EB8" w:rsidRDefault="008C6006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1EB8">
        <w:rPr>
          <w:rFonts w:ascii="Times New Roman" w:hAnsi="Times New Roman"/>
          <w:sz w:val="24"/>
          <w:szCs w:val="24"/>
        </w:rPr>
        <w:tab/>
      </w:r>
    </w:p>
    <w:p w:rsidR="008C6006" w:rsidRPr="00521EB8" w:rsidRDefault="008C6006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006" w:rsidRPr="00521EB8" w:rsidRDefault="008C6006" w:rsidP="008C6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4F07" w:rsidRDefault="008D4F07" w:rsidP="008C6006">
      <w:pPr>
        <w:pStyle w:val="c20"/>
        <w:spacing w:before="0" w:beforeAutospacing="0" w:after="0" w:afterAutospacing="0"/>
        <w:jc w:val="center"/>
        <w:rPr>
          <w:rStyle w:val="c3"/>
          <w:b/>
          <w:bCs/>
          <w:color w:val="002060"/>
          <w:sz w:val="32"/>
          <w:szCs w:val="32"/>
        </w:rPr>
      </w:pPr>
    </w:p>
    <w:p w:rsidR="008D4F07" w:rsidRDefault="008D4F07" w:rsidP="008C6006">
      <w:pPr>
        <w:pStyle w:val="c20"/>
        <w:spacing w:before="0" w:beforeAutospacing="0" w:after="0" w:afterAutospacing="0"/>
        <w:jc w:val="center"/>
        <w:rPr>
          <w:rStyle w:val="c3"/>
          <w:b/>
          <w:bCs/>
          <w:color w:val="002060"/>
          <w:sz w:val="32"/>
          <w:szCs w:val="32"/>
        </w:rPr>
      </w:pPr>
    </w:p>
    <w:p w:rsidR="008D4F07" w:rsidRDefault="008D4F07" w:rsidP="008C6006">
      <w:pPr>
        <w:pStyle w:val="c20"/>
        <w:spacing w:before="0" w:beforeAutospacing="0" w:after="0" w:afterAutospacing="0"/>
        <w:jc w:val="center"/>
        <w:rPr>
          <w:rStyle w:val="c3"/>
          <w:b/>
          <w:bCs/>
          <w:color w:val="002060"/>
          <w:sz w:val="32"/>
          <w:szCs w:val="32"/>
        </w:rPr>
      </w:pPr>
    </w:p>
    <w:p w:rsidR="008D4F07" w:rsidRDefault="008D4F07" w:rsidP="008C6006">
      <w:pPr>
        <w:pStyle w:val="c20"/>
        <w:spacing w:before="0" w:beforeAutospacing="0" w:after="0" w:afterAutospacing="0"/>
        <w:jc w:val="center"/>
        <w:rPr>
          <w:rStyle w:val="c3"/>
          <w:b/>
          <w:bCs/>
          <w:color w:val="002060"/>
          <w:sz w:val="32"/>
          <w:szCs w:val="32"/>
        </w:rPr>
      </w:pPr>
    </w:p>
    <w:p w:rsidR="008C6006" w:rsidRPr="00143950" w:rsidRDefault="008C6006" w:rsidP="008C6006">
      <w:pPr>
        <w:pStyle w:val="c20"/>
        <w:spacing w:before="0" w:beforeAutospacing="0" w:after="0" w:afterAutospacing="0"/>
        <w:jc w:val="center"/>
        <w:rPr>
          <w:rFonts w:ascii="Calibri" w:hAnsi="Calibri"/>
          <w:color w:val="002060"/>
          <w:sz w:val="32"/>
          <w:szCs w:val="32"/>
        </w:rPr>
      </w:pPr>
      <w:r w:rsidRPr="00143950">
        <w:rPr>
          <w:rStyle w:val="c3"/>
          <w:b/>
          <w:bCs/>
          <w:color w:val="002060"/>
          <w:sz w:val="32"/>
          <w:szCs w:val="32"/>
        </w:rPr>
        <w:t>Средства выразительности речи</w:t>
      </w:r>
    </w:p>
    <w:tbl>
      <w:tblPr>
        <w:tblW w:w="99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39"/>
      </w:tblGrid>
      <w:tr w:rsidR="008C6006" w:rsidRPr="00B274B0" w:rsidTr="00493B6F">
        <w:tc>
          <w:tcPr>
            <w:tcW w:w="9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tbl>
            <w:tblPr>
              <w:tblW w:w="977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50"/>
              <w:gridCol w:w="850"/>
              <w:gridCol w:w="3260"/>
              <w:gridCol w:w="4111"/>
            </w:tblGrid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4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bookmarkStart w:id="2" w:name="3ccf696841e540e23d9329121cba39e7e75fe849"/>
                  <w:bookmarkStart w:id="3" w:name="0"/>
                  <w:bookmarkStart w:id="4" w:name="1"/>
                  <w:bookmarkStart w:id="5" w:name="079c979ebd9852cf72f4da207bce287168ebd768"/>
                  <w:bookmarkEnd w:id="2"/>
                  <w:bookmarkEnd w:id="3"/>
                  <w:bookmarkEnd w:id="4"/>
                  <w:bookmarkEnd w:id="5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Языковое средство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4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Вид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4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Характеристика приёма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4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Примеры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Аллегория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Изображение отвлечённого понятия через конкретный образ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Прекрасен Царскосельский сад,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Где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льва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 сразив, почил орел России мощной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На лоне мира и отрад</w:t>
                  </w:r>
                  <w:proofErr w:type="gramStart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.</w:t>
                  </w:r>
                  <w:proofErr w:type="gramEnd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gramStart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л</w:t>
                  </w:r>
                  <w:proofErr w:type="gramEnd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ев – Швеция)   (А. Пушкин)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Аллитерация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звук.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Один из видов звукописи, повторение в тексте созвучных или одинаковых согласных звуков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С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ви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щ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ет ветер,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с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еребряный ветер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В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ш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ёлковом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ш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елесте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с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не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ж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ного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ш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ума...   (С.Есенин)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8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Анафора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Одинаковое начало нескольких соседних предложений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Берегите друг друга, Добротой согревайте.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Берегите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 друг друга, Обижать не давайте.       (</w:t>
                  </w:r>
                  <w:proofErr w:type="spellStart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О.Высотская</w:t>
                  </w:r>
                  <w:proofErr w:type="spellEnd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9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Антитеза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Сопоставление резко контрастных или противоположных понятий и образов для усиления впечатления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"Сон и смерть" А.А.Фета, "Преступление и наказание" Ф.М.Достоевского.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Ассонанс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звук.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Один из видов звукописи, повторение в тексте одинаковых гласных звуков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М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ло, м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ло по вс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й з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мл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Во вс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 пр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д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лы.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Св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ча гор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ла на стол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,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Св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ча гор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е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ла...                     (Б.Пастернак)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10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Гипербола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Художественное преувеличение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шаровары шириною с Чёрное море (Н.Гоголь)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Градация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Расположение слов, выражений по возрастающей (восходящая) или убывающей (нисходящая) значимости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Завыл, запел, взлетел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 под небо камень,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И заволокся дымом весь карьер.     (Н.Заболоцкий)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Именительный темы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Особый вид назывных предложений, называет тему высказывания, которая раскрывается в последующих предложениях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Хлеб!.. 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Что может быть важнее хлеба?!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Инверсия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3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синт</w:t>
                  </w:r>
                  <w:proofErr w:type="spellEnd"/>
                  <w:r>
                    <w:rPr>
                      <w:rStyle w:val="c3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Нарушение прямого порядка слов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Роняет лес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 багряный свой убор,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proofErr w:type="spellStart"/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Сребрит</w:t>
                  </w:r>
                  <w:proofErr w:type="spellEnd"/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 xml:space="preserve"> мороз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 увянувшее поле... (А.Пушкин)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Ирония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Тонкая насмешка, употребление в смысле, противоположном прямому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                   Граф Хвостов,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Поэт, любимый небесами,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Уж пел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бессмертными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 стихами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Несчастье Невских берегов...      (А.Пушкин)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Композиционный стык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Повторение в начале нового предложения слов из предыдущего предложения, обычно заканчивающих его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 xml:space="preserve">На заре </w:t>
                  </w:r>
                  <w:proofErr w:type="spellStart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зорянка</w:t>
                  </w:r>
                  <w:proofErr w:type="spellEnd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 xml:space="preserve"> запела. Запела и чудом соединила в песне своей все шорохи, шелесты... (Н.Сладков)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Лексический повтор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Повторение в тексте одного и того же слова, словосочетания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Вокруг города по низким холмам раскинулись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леса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, могучие, нетронутые. В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лесах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 попадались большие луговины и глухие озёра с огромными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соснами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 по берегам.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Сосны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 всё время тихонько шумели. (Ю.Казаков)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Литота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Художественное преуменьшение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"мальчик с пальчик"</w:t>
                  </w:r>
                </w:p>
              </w:tc>
            </w:tr>
            <w:tr w:rsidR="008C6006" w:rsidRPr="00B274B0" w:rsidTr="00493B6F">
              <w:trPr>
                <w:trHeight w:val="640"/>
              </w:trPr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11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Метафора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Переносное значение слова, основанное на сходстве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Сонное озеро города (А.Блок). Сугробов белые телята (Б.Ахмадулина)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12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Метонимия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Замена одного слова другим на основе смежности двух понятий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Сюда по новым им волнам 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 xml:space="preserve">Все флаги в гости будут к нам. 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lastRenderedPageBreak/>
                    <w:t>(А.С.Пушкин)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Многосоюзие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Намеренное использование повторяющегося союза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Там есть и уголь, и уран, и рожь, и виноград.  (</w:t>
                  </w:r>
                  <w:proofErr w:type="spellStart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В.Инбер</w:t>
                  </w:r>
                  <w:proofErr w:type="spellEnd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Окказионализмы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Индивидуальные авторские словообразования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 xml:space="preserve">...В нашей среде стали укореняться какие-то ошеломляющие нелепости, плоды </w:t>
                  </w:r>
                  <w:proofErr w:type="spellStart"/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новорусской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образованщины</w:t>
                  </w:r>
                  <w:proofErr w:type="spellEnd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. (Г.Смирнов)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13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Оксюморон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Сочетание противоположных по значению слов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Туристы в родном городе. (Тэффи)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14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Олицетворение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Перенесение свойств человека на неодушевлённые предметы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Утешится безмолвная печаль, 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И резвая задумается радость... (А.С.Пушкин)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Парцелляция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Намеренное разделение предложения на значимые в смысловом отношении отрезки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Он любил всё красивое. И понимал толк в этом. Красивую песню, стихи, красивых людей. И умных.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15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Перифраз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Замена слова (словосочетания) описательным оборотом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"люди в белых халатах" (врачи), "рыжая плутовка" (лиса)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Риторический вопрос, восклицание, обращение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Выражение утверждения в вопросительной форме;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привлечение внимания;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усиление эмоционального воздействия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О Волга! Колыбель моя!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Любил ли кто тебя, как я?      (Н.Некрасов) 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Ряды, парное соединение однородных членов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Использование однородных членов для большей художественной выразительности текста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...Удивительное сочетание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простоты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 и </w:t>
                  </w:r>
                  <w:proofErr w:type="spellStart"/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сложности</w:t>
                  </w:r>
                  <w:proofErr w:type="gramStart"/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,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розрачности</w:t>
                  </w:r>
                  <w:proofErr w:type="spellEnd"/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 и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глубины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 в пушкинских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стихах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 и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прозе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. (С.Маршак)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Сарказм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Едкая, язвительная насмешка, один из приёмов сатиры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Сарказмом насыщены произведения Свифта, Вольтера, Салтыкова-Щедрина.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16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Синекдоха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Замена количественных отношений, использование единственного числа вместо множественного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Швед, русский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 колет, рубит, режет... (А.Пушкин)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Синтаксический параллелизм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Сходное, параллельное построение фраз, строк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Уметь говорить – искусство. Уметь слушать – культура. (Д.Лихачёв)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Сравнение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Сопоставление двух предметов, понятий или состояний, имеющих общий признак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Да, есть слова, что жгут,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как пламя.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   (А.Твардовский)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Умолчание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Прерванное высказывание, дающее возможность домысливать, размышлять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Баснь</w:t>
                  </w:r>
                  <w:proofErr w:type="spellEnd"/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 xml:space="preserve"> эту можно бы и боле пояснить – Да чтоб гусей не раздразнить... (И.А.Крылов)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Эллипсис</w:t>
                  </w:r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Сокращение, "пропуск" слов, легко восстанавливаемых по смыслу, что способствует динамичности и сжатости речи.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Мы села – в пепел, грады – в прах,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В мечи – серпы и плуги. (В.А.Жуковский)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17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Эпитет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лекс</w:t>
                  </w:r>
                  <w:proofErr w:type="spellEnd"/>
                  <w:r>
                    <w:rPr>
                      <w:rStyle w:val="c10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Образное определение, характеризующее свойство, качество, понятие, явление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Но люблю я, весна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золотая</w:t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,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Твой сплошной,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чудно смешанный</w:t>
                  </w: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 шум...  (Н.Некрасов)</w:t>
                  </w:r>
                </w:p>
              </w:tc>
            </w:tr>
            <w:tr w:rsidR="008C6006" w:rsidRPr="00B274B0" w:rsidTr="00493B6F">
              <w:tc>
                <w:tcPr>
                  <w:tcW w:w="15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EC4F08" w:rsidP="00493B6F">
                  <w:pPr>
                    <w:pStyle w:val="c1"/>
                    <w:spacing w:before="0" w:beforeAutospacing="0" w:after="0" w:afterAutospacing="0" w:line="0" w:lineRule="atLeast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hyperlink r:id="rId18" w:history="1">
                    <w:r w:rsidR="008C6006" w:rsidRPr="00B274B0">
                      <w:rPr>
                        <w:rStyle w:val="ab"/>
                        <w:b/>
                        <w:bCs/>
                        <w:sz w:val="22"/>
                        <w:szCs w:val="22"/>
                      </w:rPr>
                      <w:t>Эпифора</w:t>
                    </w:r>
                  </w:hyperlink>
                </w:p>
              </w:tc>
              <w:tc>
                <w:tcPr>
                  <w:tcW w:w="85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синт</w:t>
                  </w:r>
                  <w:proofErr w:type="spellEnd"/>
                  <w:r>
                    <w:rPr>
                      <w:rStyle w:val="c12"/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260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10"/>
                      <w:bCs/>
                      <w:color w:val="000000"/>
                      <w:sz w:val="22"/>
                      <w:szCs w:val="22"/>
                    </w:rPr>
                    <w:t>Одинаковая концовка нескольких предложений</w:t>
                  </w:r>
                </w:p>
              </w:tc>
              <w:tc>
                <w:tcPr>
                  <w:tcW w:w="4111" w:type="dxa"/>
                  <w:tcBorders>
                    <w:top w:val="single" w:sz="8" w:space="0" w:color="999999"/>
                    <w:left w:val="single" w:sz="8" w:space="0" w:color="999999"/>
                    <w:bottom w:val="single" w:sz="8" w:space="0" w:color="999999"/>
                    <w:right w:val="single" w:sz="8" w:space="0" w:color="999999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8C6006" w:rsidRPr="00A05D81" w:rsidRDefault="008C6006" w:rsidP="00493B6F">
                  <w:pPr>
                    <w:pStyle w:val="c1"/>
                    <w:spacing w:before="0" w:beforeAutospacing="0" w:after="0" w:afterAutospacing="0" w:line="0" w:lineRule="atLeast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 xml:space="preserve">Весну </w:t>
                  </w:r>
                  <w:proofErr w:type="spellStart"/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заклинати</w:t>
                  </w:r>
                  <w:proofErr w:type="spellEnd"/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,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 xml:space="preserve">зиму </w:t>
                  </w:r>
                  <w:proofErr w:type="spellStart"/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провожати</w:t>
                  </w:r>
                  <w:proofErr w:type="spellEnd"/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.</w:t>
                  </w:r>
                  <w:r w:rsidRPr="00A05D81">
                    <w:rPr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A05D81">
                    <w:rPr>
                      <w:rStyle w:val="c3"/>
                      <w:bCs/>
                      <w:color w:val="000000"/>
                      <w:sz w:val="22"/>
                      <w:szCs w:val="22"/>
                    </w:rPr>
                    <w:t>Рано, рано </w:t>
                  </w:r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 xml:space="preserve">зиму </w:t>
                  </w:r>
                  <w:proofErr w:type="spellStart"/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провожати</w:t>
                  </w:r>
                  <w:proofErr w:type="spellEnd"/>
                  <w:r w:rsidRPr="00A05D81">
                    <w:rPr>
                      <w:rStyle w:val="c3"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8C6006" w:rsidRPr="00B274B0" w:rsidRDefault="008C6006" w:rsidP="00493B6F">
            <w:pPr>
              <w:spacing w:line="0" w:lineRule="atLeast"/>
              <w:rPr>
                <w:sz w:val="24"/>
                <w:szCs w:val="24"/>
              </w:rPr>
            </w:pPr>
          </w:p>
        </w:tc>
      </w:tr>
    </w:tbl>
    <w:p w:rsidR="008C6006" w:rsidRDefault="008C6006" w:rsidP="008C600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F07" w:rsidRDefault="008D4F07" w:rsidP="008C600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D4F07" w:rsidRDefault="008D4F07" w:rsidP="008C600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D4F07" w:rsidRDefault="008D4F07" w:rsidP="008C600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D4F07" w:rsidRDefault="008D4F07" w:rsidP="008C600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D4F07" w:rsidRDefault="008D4F07" w:rsidP="008C600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C6006" w:rsidRPr="00943609" w:rsidRDefault="008C6006" w:rsidP="008C6006">
      <w:pPr>
        <w:widowControl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proofErr w:type="spellStart"/>
      <w:r w:rsidRPr="00943609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Просторе́чия</w:t>
      </w:r>
      <w:proofErr w:type="spellEnd"/>
      <w:r w:rsidRPr="0094360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— </w:t>
      </w:r>
      <w:hyperlink r:id="rId19" w:tooltip="Слово" w:history="1">
        <w:r w:rsidRPr="00943609">
          <w:rPr>
            <w:rStyle w:val="ab"/>
            <w:rFonts w:ascii="Times New Roman" w:hAnsi="Times New Roman"/>
            <w:color w:val="0B0080"/>
            <w:sz w:val="24"/>
            <w:szCs w:val="24"/>
            <w:shd w:val="clear" w:color="auto" w:fill="FFFFFF"/>
          </w:rPr>
          <w:t>слова</w:t>
        </w:r>
      </w:hyperlink>
      <w:r w:rsidRPr="0094360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выражения, грамматические формы и обороты, употребляемые в </w:t>
      </w:r>
      <w:r w:rsidRPr="0094360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lastRenderedPageBreak/>
        <w:t>литературном языке обычно в целях сниженной, грубоватой характеристики предмета, а также простая непринуждённая речь с этими словами, формами и оборотами</w:t>
      </w:r>
      <w:hyperlink r:id="rId20" w:anchor="cite_note-1" w:history="1">
        <w:r w:rsidRPr="00943609">
          <w:rPr>
            <w:rStyle w:val="ab"/>
            <w:rFonts w:ascii="Times New Roman" w:hAnsi="Times New Roman"/>
            <w:color w:val="0B0080"/>
            <w:sz w:val="24"/>
            <w:szCs w:val="24"/>
            <w:shd w:val="clear" w:color="auto" w:fill="FFFFFF"/>
            <w:vertAlign w:val="superscript"/>
          </w:rPr>
          <w:t>[1]</w:t>
        </w:r>
      </w:hyperlink>
      <w:r w:rsidRPr="0094360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 Просторечие свойственно малообразованным носителям </w:t>
      </w:r>
      <w:hyperlink r:id="rId21" w:tooltip="Язык (система знаков)" w:history="1">
        <w:r w:rsidRPr="00943609">
          <w:rPr>
            <w:rStyle w:val="ab"/>
            <w:rFonts w:ascii="Times New Roman" w:hAnsi="Times New Roman"/>
            <w:color w:val="0B0080"/>
            <w:sz w:val="24"/>
            <w:szCs w:val="24"/>
            <w:shd w:val="clear" w:color="auto" w:fill="FFFFFF"/>
          </w:rPr>
          <w:t>языка</w:t>
        </w:r>
      </w:hyperlink>
      <w:r w:rsidRPr="0094360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оно явно отклоняется от существующих </w:t>
      </w:r>
      <w:hyperlink r:id="rId22" w:tooltip="Литературный язык" w:history="1">
        <w:r w:rsidRPr="00943609">
          <w:rPr>
            <w:rStyle w:val="ab"/>
            <w:rFonts w:ascii="Times New Roman" w:hAnsi="Times New Roman"/>
            <w:color w:val="0B0080"/>
            <w:sz w:val="24"/>
            <w:szCs w:val="24"/>
            <w:shd w:val="clear" w:color="auto" w:fill="FFFFFF"/>
          </w:rPr>
          <w:t>литературных языковых норм</w:t>
        </w:r>
      </w:hyperlink>
      <w:r w:rsidRPr="0094360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</w:p>
    <w:p w:rsidR="008C6006" w:rsidRPr="00943609" w:rsidRDefault="008C6006" w:rsidP="008C60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Слово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"просторечие"</w:t>
      </w: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говорит само за себя - подобные слова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используются в разговорной</w:t>
      </w: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речи, причём чаще всего их употребляют люди далёкие от литературного языка.</w:t>
      </w:r>
    </w:p>
    <w:p w:rsidR="008C6006" w:rsidRPr="00943609" w:rsidRDefault="008C6006" w:rsidP="008C60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Вот примеры:</w:t>
      </w:r>
    </w:p>
    <w:p w:rsidR="008C6006" w:rsidRPr="00943609" w:rsidRDefault="008C6006" w:rsidP="008C60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"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Езжай"</w:t>
      </w: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вместо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"Поезжай"</w:t>
      </w:r>
    </w:p>
    <w:p w:rsidR="008C6006" w:rsidRPr="00943609" w:rsidRDefault="008C6006" w:rsidP="008C60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Рожа</w:t>
      </w: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Морда</w:t>
      </w: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вместо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"Лицо"</w:t>
      </w:r>
    </w:p>
    <w:p w:rsidR="008C6006" w:rsidRPr="00943609" w:rsidRDefault="008C6006" w:rsidP="008C60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proofErr w:type="spellStart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Щас</w:t>
      </w:r>
      <w:proofErr w:type="spellEnd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вместо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"Сейчас"</w:t>
      </w:r>
    </w:p>
    <w:p w:rsidR="008C6006" w:rsidRPr="00943609" w:rsidRDefault="008C6006" w:rsidP="008C60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"Опосля"</w:t>
      </w: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вместо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"После"</w:t>
      </w:r>
    </w:p>
    <w:p w:rsidR="008C6006" w:rsidRPr="00943609" w:rsidRDefault="008C6006" w:rsidP="008C60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"Вчерась"</w:t>
      </w: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вместо 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"Вчера"</w:t>
      </w:r>
    </w:p>
    <w:p w:rsidR="008C6006" w:rsidRPr="00943609" w:rsidRDefault="008C6006" w:rsidP="008C60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 целой группы слов-просторечий - молодёжный сленг. Например,</w:t>
      </w:r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"</w:t>
      </w:r>
      <w:proofErr w:type="spellStart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препод</w:t>
      </w:r>
      <w:proofErr w:type="spellEnd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", "</w:t>
      </w:r>
      <w:proofErr w:type="spellStart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родаки</w:t>
      </w:r>
      <w:proofErr w:type="spellEnd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", "</w:t>
      </w:r>
      <w:proofErr w:type="spellStart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туса</w:t>
      </w:r>
      <w:proofErr w:type="spellEnd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", "</w:t>
      </w:r>
      <w:proofErr w:type="spellStart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хавка</w:t>
      </w:r>
      <w:proofErr w:type="spellEnd"/>
      <w:r w:rsidRPr="009436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9436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 т.д.</w:t>
      </w:r>
    </w:p>
    <w:p w:rsidR="008C6006" w:rsidRDefault="008C6006" w:rsidP="008C600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6006" w:rsidRDefault="008C6006" w:rsidP="008C600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ED3" w:rsidRPr="00C77ED3" w:rsidRDefault="00C77ED3" w:rsidP="00C77ED3">
      <w:pPr>
        <w:shd w:val="clear" w:color="auto" w:fill="FFFFFF"/>
        <w:spacing w:after="164"/>
        <w:rPr>
          <w:rFonts w:ascii="Times New Roman" w:hAnsi="Times New Roman" w:cs="Times New Roman"/>
          <w:sz w:val="24"/>
          <w:szCs w:val="24"/>
        </w:rPr>
      </w:pPr>
      <w:r w:rsidRPr="00C77ED3">
        <w:rPr>
          <w:rFonts w:ascii="Times New Roman" w:hAnsi="Times New Roman" w:cs="Times New Roman"/>
          <w:b/>
          <w:bCs/>
          <w:sz w:val="24"/>
          <w:szCs w:val="24"/>
        </w:rPr>
        <w:t>Литература, материалы:</w:t>
      </w:r>
    </w:p>
    <w:p w:rsidR="00C77ED3" w:rsidRPr="00C77ED3" w:rsidRDefault="00C77ED3" w:rsidP="00C77ED3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100" w:beforeAutospacing="1" w:after="100" w:afterAutospacing="1" w:line="328" w:lineRule="atLeast"/>
        <w:ind w:left="142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C77ED3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C77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7ED3">
        <w:rPr>
          <w:rFonts w:ascii="Times New Roman" w:hAnsi="Times New Roman" w:cs="Times New Roman"/>
          <w:sz w:val="24"/>
          <w:szCs w:val="24"/>
        </w:rPr>
        <w:t>И.П.,Степанова</w:t>
      </w:r>
      <w:proofErr w:type="spellEnd"/>
      <w:r w:rsidRPr="00C77ED3">
        <w:rPr>
          <w:rFonts w:ascii="Times New Roman" w:hAnsi="Times New Roman" w:cs="Times New Roman"/>
          <w:sz w:val="24"/>
          <w:szCs w:val="24"/>
        </w:rPr>
        <w:t xml:space="preserve"> Л.С. Государственная итоговая аттестация - 2021:  Русский язык: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77ED3">
        <w:rPr>
          <w:rFonts w:ascii="Times New Roman" w:hAnsi="Times New Roman" w:cs="Times New Roman"/>
          <w:sz w:val="24"/>
          <w:szCs w:val="24"/>
        </w:rPr>
        <w:t xml:space="preserve"> класс: Тренировочные варианты экзаменационных работ для проведения государственной итоговой аттестации в новой форме Федеральный институт педагогических измерений. Издательство АСТ, Астрель</w:t>
      </w:r>
    </w:p>
    <w:p w:rsidR="00C77ED3" w:rsidRPr="00C77ED3" w:rsidRDefault="00C77ED3" w:rsidP="00C77E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8" w:lineRule="atLeast"/>
        <w:ind w:left="456"/>
        <w:rPr>
          <w:rFonts w:ascii="Times New Roman" w:hAnsi="Times New Roman" w:cs="Times New Roman"/>
          <w:sz w:val="24"/>
          <w:szCs w:val="24"/>
        </w:rPr>
      </w:pPr>
      <w:r w:rsidRPr="00C77ED3">
        <w:rPr>
          <w:rFonts w:ascii="Times New Roman" w:hAnsi="Times New Roman" w:cs="Times New Roman"/>
          <w:sz w:val="24"/>
          <w:szCs w:val="24"/>
        </w:rPr>
        <w:t xml:space="preserve">Сычева В.П.Единый государственный экзамен: Русский язык: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77ED3">
        <w:rPr>
          <w:rFonts w:ascii="Times New Roman" w:hAnsi="Times New Roman" w:cs="Times New Roman"/>
          <w:sz w:val="24"/>
          <w:szCs w:val="24"/>
        </w:rPr>
        <w:t xml:space="preserve"> класс: Государственная итоговая аттестация (по новой форме): Типовые тестовые задания: 10 вариантов заданий; Ответы; Критерии оценок ЕГЭ 9 класс. Издательство «Экзамен»</w:t>
      </w:r>
    </w:p>
    <w:p w:rsidR="00C77ED3" w:rsidRPr="00C77ED3" w:rsidRDefault="00C77ED3" w:rsidP="00C77E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8" w:lineRule="atLeast"/>
        <w:ind w:left="456"/>
        <w:rPr>
          <w:rFonts w:ascii="Times New Roman" w:hAnsi="Times New Roman" w:cs="Times New Roman"/>
          <w:sz w:val="24"/>
          <w:szCs w:val="24"/>
        </w:rPr>
      </w:pPr>
      <w:proofErr w:type="spellStart"/>
      <w:r w:rsidRPr="00C77ED3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Pr="00C77ED3">
        <w:rPr>
          <w:rFonts w:ascii="Times New Roman" w:hAnsi="Times New Roman" w:cs="Times New Roman"/>
          <w:sz w:val="24"/>
          <w:szCs w:val="24"/>
        </w:rPr>
        <w:t xml:space="preserve"> Г.Т. Русский язык. 9 класс. Типовые тестовые задания: Государственная итоговая аттестация (в новой форме) ГИА. Издательство «Экзамен»</w:t>
      </w:r>
    </w:p>
    <w:p w:rsidR="00C77ED3" w:rsidRPr="00C77ED3" w:rsidRDefault="00C77ED3" w:rsidP="00C77E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8" w:lineRule="atLeast"/>
        <w:ind w:left="456"/>
        <w:rPr>
          <w:rFonts w:ascii="Times New Roman" w:hAnsi="Times New Roman" w:cs="Times New Roman"/>
          <w:sz w:val="24"/>
          <w:szCs w:val="24"/>
        </w:rPr>
      </w:pPr>
      <w:r w:rsidRPr="00C77ED3">
        <w:rPr>
          <w:rFonts w:ascii="Times New Roman" w:hAnsi="Times New Roman" w:cs="Times New Roman"/>
          <w:sz w:val="24"/>
          <w:szCs w:val="24"/>
        </w:rPr>
        <w:t xml:space="preserve"> Материалы сайта </w:t>
      </w:r>
      <w:proofErr w:type="spellStart"/>
      <w:r w:rsidRPr="00C77ED3">
        <w:rPr>
          <w:rFonts w:ascii="Times New Roman" w:hAnsi="Times New Roman" w:cs="Times New Roman"/>
          <w:sz w:val="24"/>
          <w:szCs w:val="24"/>
        </w:rPr>
        <w:t>ФИПИ.</w:t>
      </w:r>
      <w:r w:rsidRPr="00C77ED3">
        <w:rPr>
          <w:rFonts w:ascii="Times New Roman" w:hAnsi="Times New Roman" w:cs="Times New Roman"/>
          <w:sz w:val="24"/>
          <w:szCs w:val="24"/>
          <w:u w:val="single"/>
        </w:rPr>
        <w:t>http</w:t>
      </w:r>
      <w:proofErr w:type="spellEnd"/>
      <w:r w:rsidRPr="00C77ED3">
        <w:rPr>
          <w:rFonts w:ascii="Times New Roman" w:hAnsi="Times New Roman" w:cs="Times New Roman"/>
          <w:sz w:val="24"/>
          <w:szCs w:val="24"/>
          <w:u w:val="single"/>
        </w:rPr>
        <w:t>://</w:t>
      </w:r>
      <w:proofErr w:type="spellStart"/>
      <w:r w:rsidRPr="00C77ED3">
        <w:rPr>
          <w:rFonts w:ascii="Times New Roman" w:hAnsi="Times New Roman" w:cs="Times New Roman"/>
          <w:sz w:val="24"/>
          <w:szCs w:val="24"/>
          <w:u w:val="single"/>
        </w:rPr>
        <w:t>www.fipi.ru</w:t>
      </w:r>
      <w:proofErr w:type="spellEnd"/>
      <w:r w:rsidRPr="00C77ED3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C77ED3">
        <w:rPr>
          <w:rFonts w:ascii="Times New Roman" w:hAnsi="Times New Roman" w:cs="Times New Roman"/>
          <w:sz w:val="24"/>
          <w:szCs w:val="24"/>
        </w:rPr>
        <w:t>.</w:t>
      </w:r>
    </w:p>
    <w:p w:rsidR="00C77ED3" w:rsidRPr="00C77ED3" w:rsidRDefault="00C77ED3" w:rsidP="00C77ED3">
      <w:pPr>
        <w:rPr>
          <w:rFonts w:ascii="Times New Roman" w:hAnsi="Times New Roman" w:cs="Times New Roman"/>
          <w:sz w:val="24"/>
          <w:szCs w:val="24"/>
        </w:rPr>
      </w:pPr>
    </w:p>
    <w:p w:rsidR="00090E73" w:rsidRDefault="00090E7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F07" w:rsidRDefault="008D4F07" w:rsidP="008D4F07">
      <w:pPr>
        <w:pStyle w:val="10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</w:t>
      </w:r>
    </w:p>
    <w:p w:rsidR="008D4F07" w:rsidRDefault="008D4F07" w:rsidP="008D4F07">
      <w:pPr>
        <w:ind w:firstLine="567"/>
        <w:rPr>
          <w:sz w:val="24"/>
          <w:szCs w:val="24"/>
        </w:rPr>
      </w:pPr>
    </w:p>
    <w:p w:rsidR="008D4F07" w:rsidRDefault="008D4F07" w:rsidP="008D4F07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Пояснительная записка…………………………………………………………….….3</w:t>
      </w:r>
    </w:p>
    <w:p w:rsidR="008D4F07" w:rsidRDefault="008D4F07" w:rsidP="008D4F07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Планируемые результаты………………………………………………………..…6</w:t>
      </w:r>
    </w:p>
    <w:p w:rsidR="008D4F07" w:rsidRDefault="008D4F07" w:rsidP="008D4F07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Основное содержание………………………………………………………………….7</w:t>
      </w:r>
    </w:p>
    <w:p w:rsidR="008D4F07" w:rsidRDefault="008D4F07" w:rsidP="008D4F07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Календарно-тематическое планирование…………………………………………….8</w:t>
      </w:r>
    </w:p>
    <w:p w:rsidR="008D4F07" w:rsidRDefault="008D4F07" w:rsidP="008D4F07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Перечень учебно-методического обеспечения………………………………………10</w:t>
      </w:r>
    </w:p>
    <w:p w:rsidR="008D4F07" w:rsidRDefault="008D4F07" w:rsidP="008D4F07">
      <w:pPr>
        <w:spacing w:line="360" w:lineRule="auto"/>
        <w:ind w:firstLine="567"/>
        <w:jc w:val="both"/>
        <w:rPr>
          <w:sz w:val="24"/>
          <w:szCs w:val="24"/>
        </w:rPr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1589" w:right="1567"/>
        <w:jc w:val="center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Heading41"/>
        <w:spacing w:before="20" w:after="20" w:line="240" w:lineRule="auto"/>
        <w:ind w:left="0" w:right="1567"/>
      </w:pPr>
    </w:p>
    <w:p w:rsidR="008D4F07" w:rsidRDefault="008D4F07" w:rsidP="008D4F07">
      <w:pPr>
        <w:pStyle w:val="af0"/>
        <w:spacing w:before="20" w:after="20"/>
        <w:ind w:left="292" w:right="266"/>
      </w:pPr>
    </w:p>
    <w:p w:rsidR="008D4F07" w:rsidRPr="008D4F07" w:rsidRDefault="008D4F07" w:rsidP="008D4F07">
      <w:pPr>
        <w:pStyle w:val="af0"/>
        <w:spacing w:before="20" w:after="20"/>
      </w:pPr>
    </w:p>
    <w:p w:rsidR="008D4F07" w:rsidRPr="008D4F07" w:rsidRDefault="008D4F07" w:rsidP="008D4F07">
      <w:pPr>
        <w:pStyle w:val="Heading51"/>
        <w:spacing w:before="20" w:after="20" w:line="240" w:lineRule="auto"/>
        <w:ind w:left="3373"/>
      </w:pPr>
      <w:r w:rsidRPr="008D4F07">
        <w:t>Подготовка к сжатому изложению</w:t>
      </w:r>
    </w:p>
    <w:p w:rsidR="008D4F07" w:rsidRPr="008D4F07" w:rsidRDefault="008D4F07" w:rsidP="008D4F07">
      <w:pPr>
        <w:pStyle w:val="af0"/>
        <w:spacing w:before="20" w:after="20"/>
        <w:ind w:left="292" w:right="262" w:firstLine="708"/>
        <w:jc w:val="both"/>
      </w:pPr>
      <w:r w:rsidRPr="008D4F07">
        <w:t xml:space="preserve">Первая часть работы государственной итоговой аттестации в 9 классе – это написание сжатого изложения по тексту публицистического стиля. Сжатое изложение – </w:t>
      </w:r>
      <w:r w:rsidRPr="008D4F07">
        <w:lastRenderedPageBreak/>
        <w:t>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</w:p>
    <w:p w:rsidR="008D4F07" w:rsidRPr="008D4F07" w:rsidRDefault="008D4F07" w:rsidP="008D4F07">
      <w:pPr>
        <w:pStyle w:val="a6"/>
        <w:widowControl w:val="0"/>
        <w:numPr>
          <w:ilvl w:val="1"/>
          <w:numId w:val="8"/>
        </w:numPr>
        <w:tabs>
          <w:tab w:val="left" w:pos="1436"/>
        </w:tabs>
        <w:autoSpaceDE w:val="0"/>
        <w:autoSpaceDN w:val="0"/>
        <w:spacing w:before="20" w:after="20" w:line="240" w:lineRule="auto"/>
        <w:ind w:right="267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D4F07">
        <w:rPr>
          <w:rFonts w:ascii="Times New Roman" w:hAnsi="Times New Roman" w:cs="Times New Roman"/>
          <w:sz w:val="24"/>
          <w:szCs w:val="24"/>
        </w:rPr>
        <w:tab/>
        <w:t>умение точно определять круг предметов и явлений действительности, отражаемой в тексте;</w:t>
      </w:r>
    </w:p>
    <w:p w:rsidR="008D4F07" w:rsidRPr="008D4F07" w:rsidRDefault="008D4F07" w:rsidP="008D4F07">
      <w:pPr>
        <w:pStyle w:val="a6"/>
        <w:widowControl w:val="0"/>
        <w:numPr>
          <w:ilvl w:val="1"/>
          <w:numId w:val="8"/>
        </w:numPr>
        <w:tabs>
          <w:tab w:val="left" w:pos="1436"/>
        </w:tabs>
        <w:autoSpaceDE w:val="0"/>
        <w:autoSpaceDN w:val="0"/>
        <w:spacing w:before="20" w:after="20" w:line="240" w:lineRule="auto"/>
        <w:ind w:left="1435"/>
        <w:contextualSpacing w:val="0"/>
        <w:rPr>
          <w:rFonts w:ascii="Times New Roman" w:hAnsi="Times New Roman" w:cs="Times New Roman"/>
          <w:sz w:val="24"/>
          <w:szCs w:val="24"/>
        </w:rPr>
      </w:pPr>
      <w:r w:rsidRPr="008D4F07">
        <w:rPr>
          <w:rFonts w:ascii="Times New Roman" w:hAnsi="Times New Roman" w:cs="Times New Roman"/>
          <w:sz w:val="24"/>
          <w:szCs w:val="24"/>
        </w:rPr>
        <w:t>умение адекватно воспринимать авторский</w:t>
      </w:r>
      <w:r w:rsidRPr="008D4F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D4F07">
        <w:rPr>
          <w:rFonts w:ascii="Times New Roman" w:hAnsi="Times New Roman" w:cs="Times New Roman"/>
          <w:sz w:val="24"/>
          <w:szCs w:val="24"/>
        </w:rPr>
        <w:t>замысел;</w:t>
      </w:r>
    </w:p>
    <w:p w:rsidR="008D4F07" w:rsidRPr="008D4F07" w:rsidRDefault="008D4F07" w:rsidP="008D4F07">
      <w:pPr>
        <w:pStyle w:val="a6"/>
        <w:widowControl w:val="0"/>
        <w:numPr>
          <w:ilvl w:val="1"/>
          <w:numId w:val="8"/>
        </w:numPr>
        <w:tabs>
          <w:tab w:val="left" w:pos="1436"/>
        </w:tabs>
        <w:autoSpaceDE w:val="0"/>
        <w:autoSpaceDN w:val="0"/>
        <w:spacing w:before="20" w:after="20" w:line="240" w:lineRule="auto"/>
        <w:ind w:left="1435"/>
        <w:contextualSpacing w:val="0"/>
        <w:rPr>
          <w:rFonts w:ascii="Times New Roman" w:hAnsi="Times New Roman" w:cs="Times New Roman"/>
          <w:sz w:val="24"/>
          <w:szCs w:val="24"/>
        </w:rPr>
      </w:pPr>
      <w:r w:rsidRPr="008D4F07">
        <w:rPr>
          <w:rFonts w:ascii="Times New Roman" w:hAnsi="Times New Roman" w:cs="Times New Roman"/>
          <w:sz w:val="24"/>
          <w:szCs w:val="24"/>
        </w:rPr>
        <w:t>умение вычленять главное в</w:t>
      </w:r>
      <w:r w:rsidRPr="008D4F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D4F07">
        <w:rPr>
          <w:rFonts w:ascii="Times New Roman" w:hAnsi="Times New Roman" w:cs="Times New Roman"/>
          <w:sz w:val="24"/>
          <w:szCs w:val="24"/>
        </w:rPr>
        <w:t>информации;</w:t>
      </w:r>
    </w:p>
    <w:p w:rsidR="008D4F07" w:rsidRPr="008D4F07" w:rsidRDefault="008D4F07" w:rsidP="008D4F07">
      <w:pPr>
        <w:pStyle w:val="a6"/>
        <w:widowControl w:val="0"/>
        <w:numPr>
          <w:ilvl w:val="1"/>
          <w:numId w:val="8"/>
        </w:numPr>
        <w:tabs>
          <w:tab w:val="left" w:pos="1436"/>
        </w:tabs>
        <w:autoSpaceDE w:val="0"/>
        <w:autoSpaceDN w:val="0"/>
        <w:spacing w:before="20" w:after="20" w:line="240" w:lineRule="auto"/>
        <w:ind w:left="1435"/>
        <w:contextualSpacing w:val="0"/>
        <w:rPr>
          <w:rFonts w:ascii="Times New Roman" w:hAnsi="Times New Roman" w:cs="Times New Roman"/>
          <w:sz w:val="24"/>
          <w:szCs w:val="24"/>
        </w:rPr>
      </w:pPr>
      <w:r w:rsidRPr="008D4F07">
        <w:rPr>
          <w:rFonts w:ascii="Times New Roman" w:hAnsi="Times New Roman" w:cs="Times New Roman"/>
          <w:sz w:val="24"/>
          <w:szCs w:val="24"/>
        </w:rPr>
        <w:t>умение сокращать текст разными</w:t>
      </w:r>
      <w:r w:rsidRPr="008D4F0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4F07">
        <w:rPr>
          <w:rFonts w:ascii="Times New Roman" w:hAnsi="Times New Roman" w:cs="Times New Roman"/>
          <w:sz w:val="24"/>
          <w:szCs w:val="24"/>
        </w:rPr>
        <w:t>способами;</w:t>
      </w:r>
    </w:p>
    <w:p w:rsidR="008D4F07" w:rsidRPr="008D4F07" w:rsidRDefault="008D4F07" w:rsidP="008D4F07">
      <w:pPr>
        <w:pStyle w:val="a6"/>
        <w:widowControl w:val="0"/>
        <w:numPr>
          <w:ilvl w:val="1"/>
          <w:numId w:val="8"/>
        </w:numPr>
        <w:tabs>
          <w:tab w:val="left" w:pos="1436"/>
        </w:tabs>
        <w:autoSpaceDE w:val="0"/>
        <w:autoSpaceDN w:val="0"/>
        <w:spacing w:before="20" w:after="20" w:line="240" w:lineRule="auto"/>
        <w:ind w:left="1435"/>
        <w:contextualSpacing w:val="0"/>
        <w:rPr>
          <w:rFonts w:ascii="Times New Roman" w:hAnsi="Times New Roman" w:cs="Times New Roman"/>
          <w:sz w:val="24"/>
          <w:szCs w:val="24"/>
        </w:rPr>
      </w:pPr>
      <w:r w:rsidRPr="008D4F07">
        <w:rPr>
          <w:rFonts w:ascii="Times New Roman" w:hAnsi="Times New Roman" w:cs="Times New Roman"/>
          <w:sz w:val="24"/>
          <w:szCs w:val="24"/>
        </w:rPr>
        <w:t>умение правильно, точно и лаконично излагать содержание</w:t>
      </w:r>
      <w:r w:rsidRPr="008D4F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D4F07">
        <w:rPr>
          <w:rFonts w:ascii="Times New Roman" w:hAnsi="Times New Roman" w:cs="Times New Roman"/>
          <w:sz w:val="24"/>
          <w:szCs w:val="24"/>
        </w:rPr>
        <w:t>текста;</w:t>
      </w:r>
    </w:p>
    <w:p w:rsidR="008D4F07" w:rsidRPr="008D4F07" w:rsidRDefault="008D4F07" w:rsidP="008D4F07">
      <w:pPr>
        <w:pStyle w:val="a6"/>
        <w:widowControl w:val="0"/>
        <w:numPr>
          <w:ilvl w:val="1"/>
          <w:numId w:val="8"/>
        </w:numPr>
        <w:tabs>
          <w:tab w:val="left" w:pos="1436"/>
        </w:tabs>
        <w:autoSpaceDE w:val="0"/>
        <w:autoSpaceDN w:val="0"/>
        <w:spacing w:before="20" w:after="20" w:line="240" w:lineRule="auto"/>
        <w:ind w:right="269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D4F07">
        <w:rPr>
          <w:rFonts w:ascii="Times New Roman" w:hAnsi="Times New Roman" w:cs="Times New Roman"/>
          <w:sz w:val="24"/>
          <w:szCs w:val="24"/>
        </w:rPr>
        <w:tab/>
        <w:t>умение находить и использовать в разных стилях речи языковые средства обобщённой передачи</w:t>
      </w:r>
      <w:r w:rsidRPr="008D4F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D4F07">
        <w:rPr>
          <w:rFonts w:ascii="Times New Roman" w:hAnsi="Times New Roman" w:cs="Times New Roman"/>
          <w:sz w:val="24"/>
          <w:szCs w:val="24"/>
        </w:rPr>
        <w:t>содержания.</w:t>
      </w:r>
    </w:p>
    <w:p w:rsidR="008D4F07" w:rsidRPr="008D4F07" w:rsidRDefault="008D4F07" w:rsidP="008D4F07">
      <w:pPr>
        <w:pStyle w:val="af0"/>
        <w:spacing w:before="20" w:after="20"/>
        <w:ind w:left="292" w:right="262" w:firstLine="708"/>
        <w:jc w:val="both"/>
      </w:pPr>
      <w:r w:rsidRPr="008D4F07">
        <w:t>Для эффективности выполнения этого вида работы ученика нужно научить понимать, что любой текст содержит главную и второстепенную информацию. Главная информация – то содержание, без которого авторский замысел будет неясен или искажён. Следовательно, нужно научить воспринимать текст на слух так, чтобы ученик точно понимал его общую тему, проблему, идею, видел авторскую позицию.</w:t>
      </w:r>
    </w:p>
    <w:p w:rsidR="008D4F07" w:rsidRPr="008D4F07" w:rsidRDefault="008D4F07" w:rsidP="008D4F07">
      <w:pPr>
        <w:pStyle w:val="af0"/>
        <w:spacing w:before="20" w:after="20"/>
        <w:ind w:left="292" w:right="266" w:firstLine="708"/>
        <w:jc w:val="both"/>
      </w:pPr>
      <w:r w:rsidRPr="008D4F07">
        <w:t xml:space="preserve">Поэтому первые занятия курса посвящены повторению основных понятий: текст, его признаки, микротекст, тема, </w:t>
      </w:r>
      <w:proofErr w:type="spellStart"/>
      <w:r w:rsidRPr="008D4F07">
        <w:t>микротема</w:t>
      </w:r>
      <w:proofErr w:type="spellEnd"/>
      <w:r w:rsidRPr="008D4F07">
        <w:t xml:space="preserve">, проблема, основная мысль. При работе с текстами необходимо тренировать учащихся в определении </w:t>
      </w:r>
      <w:proofErr w:type="spellStart"/>
      <w:r w:rsidRPr="008D4F07">
        <w:t>микротем</w:t>
      </w:r>
      <w:proofErr w:type="spellEnd"/>
      <w:r w:rsidRPr="008D4F07">
        <w:t>, являющихся составной частью общей темы прослушанного</w:t>
      </w:r>
      <w:r w:rsidRPr="008D4F07">
        <w:rPr>
          <w:spacing w:val="-1"/>
        </w:rPr>
        <w:t xml:space="preserve"> </w:t>
      </w:r>
      <w:r w:rsidRPr="008D4F07">
        <w:t>текста.</w:t>
      </w:r>
    </w:p>
    <w:p w:rsidR="008D4F07" w:rsidRPr="008D4F07" w:rsidRDefault="008D4F07" w:rsidP="008D4F07">
      <w:pPr>
        <w:pStyle w:val="af0"/>
        <w:spacing w:before="20" w:after="20"/>
        <w:ind w:left="292" w:right="265" w:firstLine="708"/>
        <w:jc w:val="both"/>
      </w:pPr>
      <w:r w:rsidRPr="008D4F07">
        <w:t>Так как для изложения даются тексты публицистического стиля, нужно подробнее остановиться на особенностях (лексических, морфологических и синтаксических) этого стиля речи, его приметах, а также повторить типы речи, которые могут использоваться в предложенных текстах.</w:t>
      </w:r>
    </w:p>
    <w:p w:rsidR="008D4F07" w:rsidRPr="008D4F07" w:rsidRDefault="008D4F07" w:rsidP="008D4F07">
      <w:pPr>
        <w:pStyle w:val="af0"/>
        <w:spacing w:before="20" w:after="20"/>
        <w:ind w:left="292" w:right="272" w:firstLine="708"/>
        <w:jc w:val="both"/>
      </w:pPr>
      <w:r w:rsidRPr="008D4F07">
        <w:t>При работе над сжатием текста необходимо познакомить учащихся с элементами сжатия (упрощение, сокращение, обобщение). Рекомендуется брать микротексты (1 абзац) и на конкретных примерах отрабатывать приемы сжатия.</w:t>
      </w:r>
    </w:p>
    <w:p w:rsidR="008D4F07" w:rsidRPr="008D4F07" w:rsidRDefault="008D4F07" w:rsidP="008D4F07">
      <w:pPr>
        <w:pStyle w:val="af0"/>
        <w:spacing w:before="20" w:after="20"/>
      </w:pPr>
    </w:p>
    <w:p w:rsidR="008D4F07" w:rsidRPr="008D4F07" w:rsidRDefault="008D4F07" w:rsidP="008D4F07">
      <w:pPr>
        <w:pStyle w:val="Heading51"/>
        <w:spacing w:before="20" w:after="20" w:line="240" w:lineRule="auto"/>
        <w:ind w:left="3459"/>
      </w:pPr>
      <w:r w:rsidRPr="008D4F07">
        <w:t>Подготовка к сочинению-рассуждению</w:t>
      </w:r>
    </w:p>
    <w:p w:rsidR="008D4F07" w:rsidRPr="008D4F07" w:rsidRDefault="008D4F07" w:rsidP="008D4F07">
      <w:pPr>
        <w:pStyle w:val="af0"/>
        <w:spacing w:before="20" w:after="20"/>
        <w:ind w:left="292" w:right="262" w:firstLine="708"/>
        <w:jc w:val="both"/>
      </w:pPr>
      <w:r w:rsidRPr="008D4F07">
        <w:t xml:space="preserve">Третья часть работы ОГЭ содержит творческое задание, которое проверяет коммуникативную компетенцию учащихся: умение строить собственное высказывание в соответствии с типом речи. При этом не случайно особое внимание уделяется умению аргументировать положения творческой работы, используя прочитанный текст. Именно это </w:t>
      </w:r>
      <w:proofErr w:type="spellStart"/>
      <w:r w:rsidRPr="008D4F07">
        <w:t>общеучебное</w:t>
      </w:r>
      <w:proofErr w:type="spellEnd"/>
      <w:r w:rsidRPr="008D4F07">
        <w:t xml:space="preserve"> умение необходимо школьникам в дальнейшей образовательной, а часто и в профессиональной</w:t>
      </w:r>
      <w:r w:rsidRPr="008D4F07">
        <w:rPr>
          <w:spacing w:val="59"/>
        </w:rPr>
        <w:t xml:space="preserve"> </w:t>
      </w:r>
      <w:r w:rsidRPr="008D4F07">
        <w:t>деятельности.</w:t>
      </w:r>
    </w:p>
    <w:p w:rsidR="008D4F07" w:rsidRPr="008D4F07" w:rsidRDefault="008D4F07" w:rsidP="008D4F07">
      <w:pPr>
        <w:pStyle w:val="af0"/>
        <w:spacing w:before="20" w:after="20"/>
        <w:ind w:left="292" w:right="270" w:firstLine="708"/>
        <w:jc w:val="both"/>
      </w:pPr>
      <w:r w:rsidRPr="008D4F07">
        <w:t>Умение отстоять свои позиции, уважительно относиться к себе и своему собеседнику, вести беседу в доказательной манере служит показателем культуры, рационального сознания. Подлинная рациональность, включающая способность аргументации доказательности своей позиции, вовсе не противоречит уровню 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</w:t>
      </w:r>
    </w:p>
    <w:p w:rsidR="008D4F07" w:rsidRPr="008D4F07" w:rsidRDefault="008D4F07" w:rsidP="008D4F07">
      <w:pPr>
        <w:pStyle w:val="af0"/>
        <w:spacing w:before="20" w:after="20"/>
        <w:ind w:left="292" w:right="263" w:firstLine="708"/>
        <w:jc w:val="both"/>
      </w:pPr>
      <w:r w:rsidRPr="008D4F07">
        <w:t>Поэтому в данном курсе особое место отводится подготовке к сочинению-рассуждению. При этом необходимо остановиться на повторении понятий типы речи (повествование, описание, рассуждение), их признаках. Более подробно - на рассуждении, его структуре и особенностях, так как в основе собственного высказывания учащиеся будут использовать именно этот тип речи.</w:t>
      </w:r>
    </w:p>
    <w:p w:rsidR="008D4F07" w:rsidRPr="008D4F07" w:rsidRDefault="008D4F07" w:rsidP="008D4F07">
      <w:pPr>
        <w:spacing w:before="20" w:after="20"/>
        <w:jc w:val="both"/>
        <w:rPr>
          <w:rFonts w:ascii="Times New Roman" w:hAnsi="Times New Roman" w:cs="Times New Roman"/>
          <w:sz w:val="24"/>
          <w:szCs w:val="24"/>
        </w:rPr>
        <w:sectPr w:rsidR="008D4F07" w:rsidRPr="008D4F07" w:rsidSect="00A61D65">
          <w:pgSz w:w="11910" w:h="16840"/>
          <w:pgMar w:top="480" w:right="1137" w:bottom="820" w:left="840" w:header="0" w:footer="551" w:gutter="0"/>
          <w:pgBorders w:offsetFrom="page">
            <w:top w:val="thinThickSmallGap" w:sz="24" w:space="24" w:color="FF0000"/>
            <w:left w:val="thinThickSmallGap" w:sz="24" w:space="24" w:color="FF0000"/>
            <w:bottom w:val="thickThinSmallGap" w:sz="24" w:space="24" w:color="FF0000"/>
            <w:right w:val="thickThinSmallGap" w:sz="24" w:space="24" w:color="FF0000"/>
          </w:pgBorders>
          <w:cols w:space="720"/>
        </w:sectPr>
      </w:pPr>
    </w:p>
    <w:p w:rsidR="008D4F07" w:rsidRPr="008D4F07" w:rsidRDefault="008D4F07" w:rsidP="008D4F07">
      <w:pPr>
        <w:pStyle w:val="Heading51"/>
        <w:spacing w:before="20" w:after="20" w:line="240" w:lineRule="auto"/>
      </w:pPr>
      <w:r w:rsidRPr="008D4F07">
        <w:lastRenderedPageBreak/>
        <w:t>Подготовка к решению  заданий 2-8</w:t>
      </w:r>
    </w:p>
    <w:p w:rsidR="008D4F07" w:rsidRPr="008D4F07" w:rsidRDefault="008D4F07" w:rsidP="008D4F07">
      <w:pPr>
        <w:pStyle w:val="af0"/>
        <w:spacing w:before="20" w:after="20"/>
        <w:ind w:right="264"/>
        <w:jc w:val="both"/>
      </w:pPr>
      <w:r w:rsidRPr="008D4F07">
        <w:t>Вторая часть экзаменационной работы включает задания с выбором ответа и задания с кратким открытым ответом.</w:t>
      </w:r>
    </w:p>
    <w:p w:rsidR="008D4F07" w:rsidRPr="008D4F07" w:rsidRDefault="00EC4F08" w:rsidP="008D4F07">
      <w:pPr>
        <w:spacing w:before="20" w:after="2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8D4F07" w:rsidRPr="008D4F07">
          <w:rPr>
            <w:rStyle w:val="ab"/>
            <w:rFonts w:ascii="Times New Roman" w:hAnsi="Times New Roman" w:cs="Times New Roman"/>
            <w:b/>
            <w:sz w:val="24"/>
            <w:szCs w:val="24"/>
          </w:rPr>
          <w:t>Задание 2.</w:t>
        </w:r>
      </w:hyperlink>
      <w:r w:rsidR="008D4F07" w:rsidRPr="008D4F07">
        <w:rPr>
          <w:rFonts w:ascii="Times New Roman" w:hAnsi="Times New Roman" w:cs="Times New Roman"/>
          <w:sz w:val="24"/>
          <w:szCs w:val="24"/>
        </w:rPr>
        <w:t> Орфографический анализ слов, предложений и текста.</w:t>
      </w:r>
      <w:r w:rsidR="008D4F07" w:rsidRPr="008D4F07">
        <w:rPr>
          <w:rFonts w:ascii="Times New Roman" w:hAnsi="Times New Roman" w:cs="Times New Roman"/>
          <w:sz w:val="24"/>
          <w:szCs w:val="24"/>
        </w:rPr>
        <w:br/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t>Правописание приставок, корней, суффиксов, окончаний разных частей речи.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Правописание существительных, прилагательных, глаголов, числительных, местоимений, наречий, слов категории состояния, причастий, деепричастий, предлогов, союзов, частиц, междометий, звукоподражательных слов. Слитное, раздельное, дефисное написание слов. </w:t>
      </w:r>
      <w:ins w:id="6" w:author="Unknown">
        <w:r w:rsidR="008D4F07" w:rsidRPr="008D4F07">
          <w:rPr>
            <w:rFonts w:ascii="Times New Roman" w:hAnsi="Times New Roman" w:cs="Times New Roman"/>
            <w:sz w:val="24"/>
            <w:szCs w:val="24"/>
          </w:rPr>
          <w:br/>
        </w:r>
      </w:ins>
      <w:hyperlink r:id="rId24" w:history="1">
        <w:r w:rsidR="008D4F07" w:rsidRPr="008D4F07">
          <w:rPr>
            <w:rStyle w:val="ab"/>
            <w:rFonts w:ascii="Times New Roman" w:hAnsi="Times New Roman" w:cs="Times New Roman"/>
            <w:b/>
            <w:bCs/>
            <w:spacing w:val="2"/>
            <w:sz w:val="24"/>
            <w:szCs w:val="24"/>
          </w:rPr>
          <w:t>Задание 3.</w:t>
        </w:r>
      </w:hyperlink>
      <w:r w:rsidR="008D4F07" w:rsidRPr="008D4F07">
        <w:rPr>
          <w:rFonts w:ascii="Times New Roman" w:hAnsi="Times New Roman" w:cs="Times New Roman"/>
          <w:b/>
          <w:bCs/>
          <w:spacing w:val="2"/>
          <w:sz w:val="24"/>
          <w:szCs w:val="24"/>
        </w:rPr>
        <w:t> 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t>Пунктуационный анализ предложений и текста.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Знаки препинания в простом предложении. Знаки препинания в сложном предложении: в ССП, СПП, БСП, а также в предложениях с разными видами связи). Оформление прямой и косвенной речи.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Знаки препинания в осложненных предложениях: в предложениях с однородными членами, обособленными членами, обращениями, вводными конструкциями (словами и словосочетаниями).</w:t>
      </w:r>
      <w:ins w:id="7" w:author="Unknown">
        <w:r w:rsidR="008D4F07" w:rsidRPr="008D4F07">
          <w:rPr>
            <w:rFonts w:ascii="Times New Roman" w:hAnsi="Times New Roman" w:cs="Times New Roman"/>
            <w:sz w:val="24"/>
            <w:szCs w:val="24"/>
            <w:u w:val="single"/>
          </w:rPr>
          <w:br/>
        </w:r>
      </w:ins>
      <w:hyperlink r:id="rId25" w:history="1">
        <w:r w:rsidR="008D4F07" w:rsidRPr="008D4F07">
          <w:rPr>
            <w:rStyle w:val="ab"/>
            <w:rFonts w:ascii="Times New Roman" w:hAnsi="Times New Roman" w:cs="Times New Roman"/>
            <w:b/>
            <w:bCs/>
            <w:spacing w:val="2"/>
            <w:sz w:val="24"/>
            <w:szCs w:val="24"/>
          </w:rPr>
          <w:t>Задание 4.</w:t>
        </w:r>
      </w:hyperlink>
      <w:r w:rsidR="008D4F07" w:rsidRPr="008D4F07">
        <w:rPr>
          <w:rFonts w:ascii="Times New Roman" w:hAnsi="Times New Roman" w:cs="Times New Roman"/>
          <w:b/>
          <w:bCs/>
          <w:spacing w:val="2"/>
          <w:sz w:val="24"/>
          <w:szCs w:val="24"/>
        </w:rPr>
        <w:t> 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t>Синтаксический анализ словосочетания.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Типы подчинительной связи слов в словосочетаниях (согласование, управление, примыкание)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</w:r>
      <w:hyperlink r:id="rId26" w:history="1">
        <w:r w:rsidR="008D4F07" w:rsidRPr="008D4F07">
          <w:rPr>
            <w:rStyle w:val="ab"/>
            <w:rFonts w:ascii="Times New Roman" w:hAnsi="Times New Roman" w:cs="Times New Roman"/>
            <w:b/>
            <w:bCs/>
            <w:spacing w:val="2"/>
            <w:sz w:val="24"/>
            <w:szCs w:val="24"/>
          </w:rPr>
          <w:t>Задание 5.</w:t>
        </w:r>
      </w:hyperlink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t xml:space="preserve"> Синтаксический анализ предложений.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Простые неосложненные предложения (в том числе с неоднородными определениями). Простые предложения, осложненные однородными членами. Обобщающее слово при однородных членах. Простые предложения, осложненные обособленными определениями, обстоятельствами и дополнениями. Простые предложения, осложненные вводными словами и вставными конструкциями.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Сложные предложения: ССП, СПП, БСП.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Виды ССП, СПП, СПП с несколькими придаточными (последовательное подчинение, однородное подчинение, неоднородное подчинение). Сочинительные и подчинительные союзы (союзные слова).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Прямая речь. Предложения по цели высказывания (повествовательные, вопросительные и побудительные) по  эмоциональной окраске (восклицательные и невосклицательные).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Количество грамматических основ. Главные и второстепенные члены. Способы выражения подлежащего и сказуемого. Полные и неполные предложения. Односоставные предложения.</w:t>
      </w:r>
      <w:ins w:id="8" w:author="Unknown">
        <w:r w:rsidR="008D4F07" w:rsidRPr="008D4F07">
          <w:rPr>
            <w:rFonts w:ascii="Times New Roman" w:hAnsi="Times New Roman" w:cs="Times New Roman"/>
            <w:sz w:val="24"/>
            <w:szCs w:val="24"/>
            <w:u w:val="single"/>
          </w:rPr>
          <w:br/>
        </w:r>
      </w:ins>
      <w:hyperlink r:id="rId27" w:history="1">
        <w:r w:rsidR="008D4F07" w:rsidRPr="008D4F07">
          <w:rPr>
            <w:rStyle w:val="ab"/>
            <w:rFonts w:ascii="Times New Roman" w:hAnsi="Times New Roman" w:cs="Times New Roman"/>
            <w:b/>
            <w:bCs/>
            <w:spacing w:val="2"/>
            <w:sz w:val="24"/>
            <w:szCs w:val="24"/>
          </w:rPr>
          <w:t>Задание 6.</w:t>
        </w:r>
      </w:hyperlink>
      <w:r w:rsidR="008D4F07" w:rsidRPr="008D4F07">
        <w:rPr>
          <w:rFonts w:ascii="Times New Roman" w:hAnsi="Times New Roman" w:cs="Times New Roman"/>
          <w:b/>
          <w:bCs/>
          <w:spacing w:val="2"/>
          <w:sz w:val="24"/>
          <w:szCs w:val="24"/>
        </w:rPr>
        <w:t> 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t>Анализ содержания текста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Типы речи: повествование, описание, рассуждение. Главная мысль текста.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</w:r>
      <w:hyperlink r:id="rId28" w:history="1">
        <w:r w:rsidR="008D4F07" w:rsidRPr="008D4F07">
          <w:rPr>
            <w:rStyle w:val="ab"/>
            <w:rFonts w:ascii="Times New Roman" w:hAnsi="Times New Roman" w:cs="Times New Roman"/>
            <w:b/>
            <w:bCs/>
            <w:spacing w:val="2"/>
            <w:sz w:val="24"/>
            <w:szCs w:val="24"/>
          </w:rPr>
          <w:t>Задание 7.</w:t>
        </w:r>
      </w:hyperlink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t xml:space="preserve"> Анализ средств выразительности.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Тропы: метафора, олицетворение, эпитет, гипербола, сравнительный оборот, сравнение, фразеологизм, литота.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</w:r>
      <w:hyperlink r:id="rId29" w:history="1">
        <w:r w:rsidR="008D4F07" w:rsidRPr="008D4F07">
          <w:rPr>
            <w:rStyle w:val="ab"/>
            <w:rFonts w:ascii="Times New Roman" w:hAnsi="Times New Roman" w:cs="Times New Roman"/>
            <w:b/>
            <w:bCs/>
            <w:spacing w:val="2"/>
            <w:sz w:val="24"/>
            <w:szCs w:val="24"/>
          </w:rPr>
          <w:t>Задание 8</w:t>
        </w:r>
      </w:hyperlink>
      <w:r w:rsidR="008D4F07" w:rsidRPr="008D4F07">
        <w:rPr>
          <w:rFonts w:ascii="Times New Roman" w:hAnsi="Times New Roman" w:cs="Times New Roman"/>
          <w:b/>
          <w:bCs/>
          <w:spacing w:val="2"/>
          <w:sz w:val="24"/>
          <w:szCs w:val="24"/>
        </w:rPr>
        <w:t>. 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t>Лексический анализ слова, предложения, текста.</w:t>
      </w:r>
      <w:r w:rsidR="008D4F07" w:rsidRPr="008D4F07">
        <w:rPr>
          <w:rFonts w:ascii="Times New Roman" w:hAnsi="Times New Roman" w:cs="Times New Roman"/>
          <w:spacing w:val="2"/>
          <w:sz w:val="24"/>
          <w:szCs w:val="24"/>
        </w:rPr>
        <w:br/>
        <w:t>Сферы употребления слов. Происхождение слов. Активный, пассивный словарный запас. Стилистическая окраска слов. Значение фразеологизмов, пословиц, поговорок, афоризмов, крылатых слов. Однозначные и многозначные слова. Омонимы. Синонимы. Антонимы. Прямое и переносное значение слова. Лексическое значение слова.</w:t>
      </w:r>
    </w:p>
    <w:p w:rsidR="008D4F07" w:rsidRDefault="008D4F07" w:rsidP="008D4F07">
      <w:pPr>
        <w:pStyle w:val="af0"/>
        <w:spacing w:before="20" w:after="20"/>
        <w:ind w:left="292" w:right="266"/>
      </w:pPr>
    </w:p>
    <w:p w:rsidR="008D4F07" w:rsidRDefault="008D4F0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27" w:rsidRP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4"/>
        </w:rPr>
      </w:pPr>
      <w:r w:rsidRPr="00775627">
        <w:rPr>
          <w:rFonts w:ascii="Times New Roman" w:hAnsi="Times New Roman" w:cs="Times New Roman"/>
          <w:b/>
          <w:sz w:val="32"/>
          <w:szCs w:val="24"/>
        </w:rPr>
        <w:lastRenderedPageBreak/>
        <w:t xml:space="preserve">           </w:t>
      </w:r>
      <w:r w:rsidR="00A61D65">
        <w:rPr>
          <w:rFonts w:ascii="Times New Roman" w:hAnsi="Times New Roman" w:cs="Times New Roman"/>
          <w:b/>
          <w:sz w:val="32"/>
          <w:szCs w:val="24"/>
        </w:rPr>
        <w:t xml:space="preserve">           Список учащихся 8 </w:t>
      </w:r>
      <w:r w:rsidRPr="00775627">
        <w:rPr>
          <w:rFonts w:ascii="Times New Roman" w:hAnsi="Times New Roman" w:cs="Times New Roman"/>
          <w:b/>
          <w:sz w:val="32"/>
          <w:szCs w:val="24"/>
        </w:rPr>
        <w:t xml:space="preserve"> класса</w:t>
      </w:r>
    </w:p>
    <w:p w:rsid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27" w:rsidRDefault="00A61D65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1.Денисов Яков</w:t>
      </w:r>
    </w:p>
    <w:p w:rsidR="00775627" w:rsidRP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775627" w:rsidRDefault="00A61D65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2.Игнатьев Семен</w:t>
      </w:r>
    </w:p>
    <w:p w:rsidR="00775627" w:rsidRP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775627" w:rsidRDefault="00A61D65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3.Нагорный Иван</w:t>
      </w:r>
    </w:p>
    <w:p w:rsidR="00A61D65" w:rsidRDefault="00A61D65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61D65" w:rsidRDefault="00A61D65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Насолис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Александр</w:t>
      </w:r>
    </w:p>
    <w:p w:rsidR="00A61D65" w:rsidRDefault="00A61D65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61D65" w:rsidRDefault="00A61D65" w:rsidP="00A61D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5.Раут Виктор</w:t>
      </w:r>
      <w:r w:rsidRPr="00A61D6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A61D65" w:rsidRDefault="00A61D65" w:rsidP="00A61D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61D65" w:rsidRDefault="00A61D65" w:rsidP="00A61D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6.Ращенко Артем</w:t>
      </w:r>
    </w:p>
    <w:p w:rsidR="00775627" w:rsidRP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775627" w:rsidRDefault="00A61D65" w:rsidP="0077562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7.Стогниева Лиза</w:t>
      </w:r>
    </w:p>
    <w:p w:rsidR="00775627" w:rsidRPr="00775627" w:rsidRDefault="00775627" w:rsidP="0077562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775627" w:rsidRPr="00775627" w:rsidRDefault="0077562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775627" w:rsidRPr="00775627" w:rsidSect="002C46C1">
      <w:footerReference w:type="default" r:id="rId30"/>
      <w:pgSz w:w="11906" w:h="16838"/>
      <w:pgMar w:top="1134" w:right="851" w:bottom="1134" w:left="1134" w:header="709" w:footer="709" w:gutter="0"/>
      <w:pgBorders w:offsetFrom="page">
        <w:top w:val="thinThickSmallGap" w:sz="24" w:space="24" w:color="FF0000"/>
        <w:left w:val="thinThickSmallGap" w:sz="24" w:space="24" w:color="FF0000"/>
        <w:bottom w:val="thickThinSmallGap" w:sz="24" w:space="24" w:color="FF0000"/>
        <w:right w:val="thickThinSmallGap" w:sz="24" w:space="24" w:color="FF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EEE" w:rsidRDefault="00D73EEE" w:rsidP="00090E73">
      <w:pPr>
        <w:spacing w:after="0" w:line="240" w:lineRule="auto"/>
      </w:pPr>
      <w:r>
        <w:separator/>
      </w:r>
    </w:p>
  </w:endnote>
  <w:endnote w:type="continuationSeparator" w:id="0">
    <w:p w:rsidR="00D73EEE" w:rsidRDefault="00D73EEE" w:rsidP="00090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075531"/>
      <w:docPartObj>
        <w:docPartGallery w:val="Page Numbers (Bottom of Page)"/>
        <w:docPartUnique/>
      </w:docPartObj>
    </w:sdtPr>
    <w:sdtContent>
      <w:p w:rsidR="00493B6F" w:rsidRDefault="00493B6F">
        <w:pPr>
          <w:pStyle w:val="a9"/>
          <w:jc w:val="center"/>
        </w:pPr>
        <w:fldSimple w:instr="PAGE   \* MERGEFORMAT">
          <w:r w:rsidR="000F5410">
            <w:rPr>
              <w:noProof/>
            </w:rPr>
            <w:t>14</w:t>
          </w:r>
        </w:fldSimple>
      </w:p>
    </w:sdtContent>
  </w:sdt>
  <w:p w:rsidR="00493B6F" w:rsidRDefault="00493B6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EEE" w:rsidRDefault="00D73EEE" w:rsidP="00090E73">
      <w:pPr>
        <w:spacing w:after="0" w:line="240" w:lineRule="auto"/>
      </w:pPr>
      <w:r>
        <w:separator/>
      </w:r>
    </w:p>
  </w:footnote>
  <w:footnote w:type="continuationSeparator" w:id="0">
    <w:p w:rsidR="00D73EEE" w:rsidRDefault="00D73EEE" w:rsidP="00090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675"/>
        </w:tabs>
        <w:ind w:left="2675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3035"/>
        </w:tabs>
        <w:ind w:left="3035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3395"/>
        </w:tabs>
        <w:ind w:left="3395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3755"/>
        </w:tabs>
        <w:ind w:left="3755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4115"/>
        </w:tabs>
        <w:ind w:left="411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475"/>
        </w:tabs>
        <w:ind w:left="4475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835"/>
        </w:tabs>
        <w:ind w:left="4835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195"/>
        </w:tabs>
        <w:ind w:left="5195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5555"/>
        </w:tabs>
        <w:ind w:left="5555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9B7635C"/>
    <w:multiLevelType w:val="multilevel"/>
    <w:tmpl w:val="09B7635C"/>
    <w:lvl w:ilvl="0">
      <w:numFmt w:val="bullet"/>
      <w:lvlText w:val=""/>
      <w:lvlJc w:val="left"/>
      <w:pPr>
        <w:ind w:left="101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994" w:hanging="360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969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43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1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9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6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42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17" w:hanging="360"/>
      </w:pPr>
      <w:rPr>
        <w:rFonts w:hint="default"/>
        <w:lang w:val="ru-RU" w:eastAsia="ru-RU" w:bidi="ru-RU"/>
      </w:rPr>
    </w:lvl>
  </w:abstractNum>
  <w:abstractNum w:abstractNumId="3">
    <w:nsid w:val="2FB5750C"/>
    <w:multiLevelType w:val="multilevel"/>
    <w:tmpl w:val="2FB5750C"/>
    <w:lvl w:ilvl="0">
      <w:start w:val="1"/>
      <w:numFmt w:val="decimal"/>
      <w:lvlText w:val="%1."/>
      <w:lvlJc w:val="left"/>
      <w:pPr>
        <w:ind w:left="19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669" w:hanging="360"/>
      </w:pPr>
    </w:lvl>
    <w:lvl w:ilvl="2">
      <w:start w:val="1"/>
      <w:numFmt w:val="lowerRoman"/>
      <w:lvlText w:val="%3."/>
      <w:lvlJc w:val="right"/>
      <w:pPr>
        <w:ind w:left="3389" w:hanging="180"/>
      </w:pPr>
    </w:lvl>
    <w:lvl w:ilvl="3">
      <w:start w:val="1"/>
      <w:numFmt w:val="decimal"/>
      <w:lvlText w:val="%4."/>
      <w:lvlJc w:val="left"/>
      <w:pPr>
        <w:ind w:left="4109" w:hanging="360"/>
      </w:pPr>
    </w:lvl>
    <w:lvl w:ilvl="4">
      <w:start w:val="1"/>
      <w:numFmt w:val="lowerLetter"/>
      <w:lvlText w:val="%5."/>
      <w:lvlJc w:val="left"/>
      <w:pPr>
        <w:ind w:left="4829" w:hanging="360"/>
      </w:pPr>
    </w:lvl>
    <w:lvl w:ilvl="5">
      <w:start w:val="1"/>
      <w:numFmt w:val="lowerRoman"/>
      <w:lvlText w:val="%6."/>
      <w:lvlJc w:val="right"/>
      <w:pPr>
        <w:ind w:left="5549" w:hanging="180"/>
      </w:pPr>
    </w:lvl>
    <w:lvl w:ilvl="6">
      <w:start w:val="1"/>
      <w:numFmt w:val="decimal"/>
      <w:lvlText w:val="%7."/>
      <w:lvlJc w:val="left"/>
      <w:pPr>
        <w:ind w:left="6269" w:hanging="360"/>
      </w:pPr>
    </w:lvl>
    <w:lvl w:ilvl="7">
      <w:start w:val="1"/>
      <w:numFmt w:val="lowerLetter"/>
      <w:lvlText w:val="%8."/>
      <w:lvlJc w:val="left"/>
      <w:pPr>
        <w:ind w:left="6989" w:hanging="360"/>
      </w:pPr>
    </w:lvl>
    <w:lvl w:ilvl="8">
      <w:start w:val="1"/>
      <w:numFmt w:val="lowerRoman"/>
      <w:lvlText w:val="%9."/>
      <w:lvlJc w:val="right"/>
      <w:pPr>
        <w:ind w:left="7709" w:hanging="180"/>
      </w:pPr>
    </w:lvl>
  </w:abstractNum>
  <w:abstractNum w:abstractNumId="4">
    <w:nsid w:val="33E93D5B"/>
    <w:multiLevelType w:val="multilevel"/>
    <w:tmpl w:val="33E93D5B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CB3697"/>
    <w:multiLevelType w:val="hybridMultilevel"/>
    <w:tmpl w:val="3C3667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F07A2"/>
    <w:multiLevelType w:val="multilevel"/>
    <w:tmpl w:val="5B007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0067C8"/>
    <w:multiLevelType w:val="multilevel"/>
    <w:tmpl w:val="5B0067C8"/>
    <w:lvl w:ilvl="0">
      <w:start w:val="3"/>
      <w:numFmt w:val="decimal"/>
      <w:lvlText w:val="%1."/>
      <w:lvlJc w:val="left"/>
      <w:pPr>
        <w:ind w:left="473" w:hanging="18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1">
      <w:numFmt w:val="bullet"/>
      <w:lvlText w:val=""/>
      <w:lvlJc w:val="left"/>
      <w:pPr>
        <w:ind w:left="1373" w:hanging="423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422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5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08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51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9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37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80" w:hanging="423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BC8"/>
    <w:rsid w:val="00016B6B"/>
    <w:rsid w:val="000760DB"/>
    <w:rsid w:val="00084687"/>
    <w:rsid w:val="00090E73"/>
    <w:rsid w:val="000C11DD"/>
    <w:rsid w:val="000F5410"/>
    <w:rsid w:val="00127BB7"/>
    <w:rsid w:val="00143950"/>
    <w:rsid w:val="0014628C"/>
    <w:rsid w:val="001557F0"/>
    <w:rsid w:val="001952CE"/>
    <w:rsid w:val="001A698F"/>
    <w:rsid w:val="001B264D"/>
    <w:rsid w:val="0020056E"/>
    <w:rsid w:val="0020302B"/>
    <w:rsid w:val="00216CD1"/>
    <w:rsid w:val="002A73CA"/>
    <w:rsid w:val="002C46C1"/>
    <w:rsid w:val="00301C4B"/>
    <w:rsid w:val="00314356"/>
    <w:rsid w:val="0034058D"/>
    <w:rsid w:val="003454B3"/>
    <w:rsid w:val="00383483"/>
    <w:rsid w:val="003A5A55"/>
    <w:rsid w:val="003B7691"/>
    <w:rsid w:val="003C399D"/>
    <w:rsid w:val="003D7A7E"/>
    <w:rsid w:val="004374C6"/>
    <w:rsid w:val="00470555"/>
    <w:rsid w:val="00493B6F"/>
    <w:rsid w:val="004B224C"/>
    <w:rsid w:val="004C132B"/>
    <w:rsid w:val="004C2180"/>
    <w:rsid w:val="004C77EB"/>
    <w:rsid w:val="004E3CC8"/>
    <w:rsid w:val="004E788F"/>
    <w:rsid w:val="004F01DD"/>
    <w:rsid w:val="005129D1"/>
    <w:rsid w:val="005217AA"/>
    <w:rsid w:val="005C5C46"/>
    <w:rsid w:val="005D3A20"/>
    <w:rsid w:val="006224CD"/>
    <w:rsid w:val="00636E41"/>
    <w:rsid w:val="00645219"/>
    <w:rsid w:val="00653BA2"/>
    <w:rsid w:val="00675FB0"/>
    <w:rsid w:val="006A6E12"/>
    <w:rsid w:val="006B56BC"/>
    <w:rsid w:val="006C77D9"/>
    <w:rsid w:val="006F7324"/>
    <w:rsid w:val="0073402F"/>
    <w:rsid w:val="00747532"/>
    <w:rsid w:val="0075515E"/>
    <w:rsid w:val="00775627"/>
    <w:rsid w:val="007D404E"/>
    <w:rsid w:val="008361B1"/>
    <w:rsid w:val="008A58C7"/>
    <w:rsid w:val="008B0B78"/>
    <w:rsid w:val="008C6006"/>
    <w:rsid w:val="008D4F07"/>
    <w:rsid w:val="00907D4F"/>
    <w:rsid w:val="00912C25"/>
    <w:rsid w:val="00914F32"/>
    <w:rsid w:val="00923360"/>
    <w:rsid w:val="0099366D"/>
    <w:rsid w:val="00A61D65"/>
    <w:rsid w:val="00A929F1"/>
    <w:rsid w:val="00A95F8D"/>
    <w:rsid w:val="00B471E2"/>
    <w:rsid w:val="00B61CCF"/>
    <w:rsid w:val="00B87BD4"/>
    <w:rsid w:val="00BB2CD3"/>
    <w:rsid w:val="00BF6743"/>
    <w:rsid w:val="00C4539D"/>
    <w:rsid w:val="00C77ED3"/>
    <w:rsid w:val="00C90585"/>
    <w:rsid w:val="00C93B1B"/>
    <w:rsid w:val="00C943EB"/>
    <w:rsid w:val="00C97C21"/>
    <w:rsid w:val="00D1084A"/>
    <w:rsid w:val="00D13CCE"/>
    <w:rsid w:val="00D26410"/>
    <w:rsid w:val="00D26BCB"/>
    <w:rsid w:val="00D271B0"/>
    <w:rsid w:val="00D73EEE"/>
    <w:rsid w:val="00DD5B82"/>
    <w:rsid w:val="00E446E7"/>
    <w:rsid w:val="00E8532B"/>
    <w:rsid w:val="00E95DDF"/>
    <w:rsid w:val="00EB5BCB"/>
    <w:rsid w:val="00EC4F08"/>
    <w:rsid w:val="00EE6362"/>
    <w:rsid w:val="00F03BC8"/>
    <w:rsid w:val="00F4227B"/>
    <w:rsid w:val="00F52CD6"/>
    <w:rsid w:val="00F71C1C"/>
    <w:rsid w:val="00F775CD"/>
    <w:rsid w:val="00FA5B94"/>
    <w:rsid w:val="00FB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3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090E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E73"/>
  </w:style>
  <w:style w:type="paragraph" w:styleId="a9">
    <w:name w:val="footer"/>
    <w:basedOn w:val="a"/>
    <w:link w:val="aa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E73"/>
  </w:style>
  <w:style w:type="paragraph" w:customStyle="1" w:styleId="Default">
    <w:name w:val="Default"/>
    <w:rsid w:val="00E95D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uiPriority w:val="99"/>
    <w:unhideWhenUsed/>
    <w:rsid w:val="008C6006"/>
    <w:rPr>
      <w:color w:val="0000FF"/>
      <w:u w:val="single"/>
    </w:rPr>
  </w:style>
  <w:style w:type="paragraph" w:customStyle="1" w:styleId="ac">
    <w:basedOn w:val="a"/>
    <w:next w:val="ad"/>
    <w:uiPriority w:val="99"/>
    <w:rsid w:val="008C6006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8C6006"/>
    <w:rPr>
      <w:b/>
      <w:bCs/>
    </w:rPr>
  </w:style>
  <w:style w:type="paragraph" w:customStyle="1" w:styleId="c20">
    <w:name w:val="c20"/>
    <w:basedOn w:val="a"/>
    <w:rsid w:val="008C6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C6006"/>
  </w:style>
  <w:style w:type="character" w:customStyle="1" w:styleId="c10">
    <w:name w:val="c10"/>
    <w:basedOn w:val="a0"/>
    <w:rsid w:val="008C6006"/>
  </w:style>
  <w:style w:type="paragraph" w:customStyle="1" w:styleId="c14">
    <w:name w:val="c14"/>
    <w:basedOn w:val="a"/>
    <w:rsid w:val="008C6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C6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8C6006"/>
  </w:style>
  <w:style w:type="paragraph" w:styleId="af">
    <w:name w:val="No Spacing"/>
    <w:uiPriority w:val="1"/>
    <w:qFormat/>
    <w:rsid w:val="008C60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8C60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8C6006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1"/>
    <w:qFormat/>
    <w:rsid w:val="008D4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8D4F0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41">
    <w:name w:val="Heading 41"/>
    <w:basedOn w:val="a"/>
    <w:uiPriority w:val="1"/>
    <w:qFormat/>
    <w:rsid w:val="008D4F07"/>
    <w:pPr>
      <w:widowControl w:val="0"/>
      <w:autoSpaceDE w:val="0"/>
      <w:autoSpaceDN w:val="0"/>
      <w:spacing w:after="0" w:line="274" w:lineRule="exact"/>
      <w:ind w:left="533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Heading51">
    <w:name w:val="Heading 51"/>
    <w:basedOn w:val="a"/>
    <w:uiPriority w:val="1"/>
    <w:qFormat/>
    <w:rsid w:val="008D4F07"/>
    <w:pPr>
      <w:widowControl w:val="0"/>
      <w:autoSpaceDE w:val="0"/>
      <w:autoSpaceDN w:val="0"/>
      <w:spacing w:after="0" w:line="274" w:lineRule="exact"/>
      <w:ind w:left="3286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character" w:customStyle="1" w:styleId="1">
    <w:name w:val="Заголовок №1_"/>
    <w:basedOn w:val="a0"/>
    <w:link w:val="10"/>
    <w:rsid w:val="008D4F07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D4F07"/>
    <w:pPr>
      <w:shd w:val="clear" w:color="auto" w:fill="FFFFFF"/>
      <w:spacing w:before="120" w:after="0" w:line="226" w:lineRule="exact"/>
      <w:jc w:val="center"/>
      <w:outlineLvl w:val="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literatura5.narod.ru/anaphora.html&amp;sa=D&amp;usg=AFQjCNGNzxbDHV-2ooZUp4qgncqEEhnGnw" TargetMode="External"/><Relationship Id="rId13" Type="http://schemas.openxmlformats.org/officeDocument/2006/relationships/hyperlink" Target="https://www.google.com/url?q=http://literatura5.narod.ru/oxymoron.html&amp;sa=D&amp;usg=AFQjCNFNbIJrXcOIG-6oWbEBn-tkNH7RqQ" TargetMode="External"/><Relationship Id="rId18" Type="http://schemas.openxmlformats.org/officeDocument/2006/relationships/hyperlink" Target="https://www.google.com/url?q=http://literatura5.narod.ru/epiphora.html&amp;sa=D&amp;usg=AFQjCNHw0KMh7c4E9hA9KsjochBhwwqmlQ" TargetMode="External"/><Relationship Id="rId26" Type="http://schemas.openxmlformats.org/officeDocument/2006/relationships/hyperlink" Target="https://rustutors.ru/oge/teoryoge/1989-orfograficheskij-analiz-zadanie-5-ogje-po-russkomu-jazyku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AF%D0%B7%D1%8B%D0%BA_(%D1%81%D0%B8%D1%81%D1%82%D0%B5%D0%BC%D0%B0_%D0%B7%D0%BD%D0%B0%D0%BA%D0%BE%D0%B2)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literatura5.narod.ru/metonimija.html&amp;sa=D&amp;usg=AFQjCNFzTo6m0vtDUwYSn2_73yQU3SvEBA" TargetMode="External"/><Relationship Id="rId17" Type="http://schemas.openxmlformats.org/officeDocument/2006/relationships/hyperlink" Target="https://www.google.com/url?q=http://literatura5.narod.ru/epitheton.html&amp;sa=D&amp;usg=AFQjCNFpU3HTbnxfmq3vNAGBvcyuaGjtEA" TargetMode="External"/><Relationship Id="rId25" Type="http://schemas.openxmlformats.org/officeDocument/2006/relationships/hyperlink" Target="https://rustutors.ru/oge/teoryoge/1991-sintaksicheskij-analiz-slovosochetanija-zadanie-4-ogje-po-russkomu-jazyku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literatura5.narod.ru/sinekdoha.html&amp;sa=D&amp;usg=AFQjCNHHslnF0CeUjxtSP4wZPXOTChPdgQ" TargetMode="External"/><Relationship Id="rId20" Type="http://schemas.openxmlformats.org/officeDocument/2006/relationships/hyperlink" Target="https://ru.wikipedia.org/wiki/%D0%9F%D1%80%D0%BE%D1%81%D1%82%D0%BE%D1%80%D0%B5%D1%87%D0%B8%D0%B5" TargetMode="External"/><Relationship Id="rId29" Type="http://schemas.openxmlformats.org/officeDocument/2006/relationships/hyperlink" Target="https://rustutors.ru/oge/teoryoge/1995-leksicheskij-analiz-zadanie-8-ogje-po-russkomu-jazyku-2020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literatura5.narod.ru/metaphora.html&amp;sa=D&amp;usg=AFQjCNFhkuuxRuxMTZUKzCepTYnnl2zcGg" TargetMode="External"/><Relationship Id="rId24" Type="http://schemas.openxmlformats.org/officeDocument/2006/relationships/hyperlink" Target="https://rustutors.ru/oge/teoryoge/1992-punktuacionnyj-analiz-zadanie-3-ogje-po-russkomu-jazyku-2019-2020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literatura5.narod.ru/perifraz.html&amp;sa=D&amp;usg=AFQjCNHT5UGsMBkCU7h6rzUQFLsAfaXeCA" TargetMode="External"/><Relationship Id="rId23" Type="http://schemas.openxmlformats.org/officeDocument/2006/relationships/hyperlink" Target="https://rustutors.ru/oge/teoryoge/1990-sintaksicheskij-analiz-predlozhenija-zadanie-2-ogje-po-russkomu-jazyku.html" TargetMode="External"/><Relationship Id="rId28" Type="http://schemas.openxmlformats.org/officeDocument/2006/relationships/hyperlink" Target="https://rustutors.ru/oge/teoryoge/1994-analiz-sredstv-vyrazitelnosti-zadanie-7-ogje-po-russkomu-jazyku.html" TargetMode="External"/><Relationship Id="rId10" Type="http://schemas.openxmlformats.org/officeDocument/2006/relationships/hyperlink" Target="https://www.google.com/url?q=http://literatura5.narod.ru/giperbola.html&amp;sa=D&amp;usg=AFQjCNEz0xerLQr8DvhREO2YdUM8tSQ5RA" TargetMode="External"/><Relationship Id="rId19" Type="http://schemas.openxmlformats.org/officeDocument/2006/relationships/hyperlink" Target="https://ru.wikipedia.org/wiki/%D0%A1%D0%BB%D0%BE%D0%B2%D0%BE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literatura5.narod.ru/antiteza.html&amp;sa=D&amp;usg=AFQjCNHaiIV2oaeJQzgXoDTQdsC8nXIMqQ" TargetMode="External"/><Relationship Id="rId14" Type="http://schemas.openxmlformats.org/officeDocument/2006/relationships/hyperlink" Target="https://www.google.com/url?q=http://literatura5.narod.ru/olicetvorenie.html&amp;sa=D&amp;usg=AFQjCNFMFJSU4WCCVAHxNlFjFMhHm_JgvA" TargetMode="External"/><Relationship Id="rId22" Type="http://schemas.openxmlformats.org/officeDocument/2006/relationships/hyperlink" Target="https://ru.wikipedia.org/wiki/%D0%9B%D0%B8%D1%82%D0%B5%D1%80%D0%B0%D1%82%D1%83%D1%80%D0%BD%D1%8B%D0%B9_%D1%8F%D0%B7%D1%8B%D0%BA" TargetMode="External"/><Relationship Id="rId27" Type="http://schemas.openxmlformats.org/officeDocument/2006/relationships/hyperlink" Target="https://rustutors.ru/oge/teoryoge/1993-analiz-soderzhanija-teksta-zadanie-6-ogje-po-russkomu-jazyku-2020.html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1EA97-0369-4D72-827F-A1041722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14</Pages>
  <Words>4783</Words>
  <Characters>27264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Kab_14</dc:creator>
  <cp:lastModifiedBy>1</cp:lastModifiedBy>
  <cp:revision>35</cp:revision>
  <cp:lastPrinted>2021-10-03T18:19:00Z</cp:lastPrinted>
  <dcterms:created xsi:type="dcterms:W3CDTF">2017-09-07T14:35:00Z</dcterms:created>
  <dcterms:modified xsi:type="dcterms:W3CDTF">2023-10-27T10:34:00Z</dcterms:modified>
</cp:coreProperties>
</file>